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B6F34" w14:paraId="0914A91F" w14:textId="77777777" w:rsidTr="00EB4472">
        <w:tc>
          <w:tcPr>
            <w:tcW w:w="1620" w:type="dxa"/>
            <w:tcBorders>
              <w:bottom w:val="single" w:sz="4" w:space="0" w:color="auto"/>
            </w:tcBorders>
            <w:shd w:val="clear" w:color="auto" w:fill="FFFFFF"/>
            <w:vAlign w:val="center"/>
          </w:tcPr>
          <w:p w14:paraId="0AFB4935" w14:textId="77777777" w:rsidR="006B6F34" w:rsidRDefault="006B6F34" w:rsidP="00EB4472">
            <w:pPr>
              <w:pStyle w:val="Header"/>
              <w:spacing w:before="120" w:after="120"/>
            </w:pPr>
            <w:r>
              <w:t>NPRR Number</w:t>
            </w:r>
          </w:p>
        </w:tc>
        <w:tc>
          <w:tcPr>
            <w:tcW w:w="1260" w:type="dxa"/>
            <w:tcBorders>
              <w:bottom w:val="single" w:sz="4" w:space="0" w:color="auto"/>
            </w:tcBorders>
            <w:vAlign w:val="center"/>
          </w:tcPr>
          <w:p w14:paraId="65342B87" w14:textId="77777777" w:rsidR="006B6F34" w:rsidRDefault="00041347" w:rsidP="00EB4472">
            <w:pPr>
              <w:pStyle w:val="Header"/>
              <w:spacing w:before="120" w:after="120"/>
              <w:jc w:val="center"/>
            </w:pPr>
            <w:hyperlink r:id="rId8" w:history="1">
              <w:r w:rsidR="006B6F34" w:rsidRPr="002600AC">
                <w:rPr>
                  <w:rStyle w:val="Hyperlink"/>
                </w:rPr>
                <w:t>1243</w:t>
              </w:r>
            </w:hyperlink>
          </w:p>
        </w:tc>
        <w:tc>
          <w:tcPr>
            <w:tcW w:w="900" w:type="dxa"/>
            <w:tcBorders>
              <w:bottom w:val="single" w:sz="4" w:space="0" w:color="auto"/>
            </w:tcBorders>
            <w:shd w:val="clear" w:color="auto" w:fill="FFFFFF"/>
            <w:vAlign w:val="center"/>
          </w:tcPr>
          <w:p w14:paraId="1D76B981" w14:textId="77777777" w:rsidR="006B6F34" w:rsidRDefault="006B6F34" w:rsidP="00EB4472">
            <w:pPr>
              <w:pStyle w:val="Header"/>
              <w:spacing w:before="120" w:after="120"/>
            </w:pPr>
            <w:r>
              <w:t>NPRR Title</w:t>
            </w:r>
          </w:p>
        </w:tc>
        <w:tc>
          <w:tcPr>
            <w:tcW w:w="6660" w:type="dxa"/>
            <w:tcBorders>
              <w:bottom w:val="single" w:sz="4" w:space="0" w:color="auto"/>
            </w:tcBorders>
            <w:vAlign w:val="center"/>
          </w:tcPr>
          <w:p w14:paraId="6EB74D12" w14:textId="77777777" w:rsidR="006B6F34" w:rsidRDefault="006B6F34" w:rsidP="00EB4472">
            <w:pPr>
              <w:pStyle w:val="Header"/>
              <w:spacing w:before="120" w:after="120"/>
            </w:pPr>
            <w:r>
              <w:t xml:space="preserve">Revision to Requirements for Notice and Release of </w:t>
            </w:r>
            <w:r w:rsidRPr="008A33B0">
              <w:t>Protected Information or ECEII</w:t>
            </w:r>
            <w:r>
              <w:t xml:space="preserve"> to Certain Governmental Authorities</w:t>
            </w:r>
          </w:p>
        </w:tc>
      </w:tr>
      <w:tr w:rsidR="006B6F34" w:rsidRPr="00E01925" w14:paraId="2BEC0F5E" w14:textId="77777777" w:rsidTr="00EB4472">
        <w:trPr>
          <w:trHeight w:val="518"/>
        </w:trPr>
        <w:tc>
          <w:tcPr>
            <w:tcW w:w="2880" w:type="dxa"/>
            <w:gridSpan w:val="2"/>
            <w:shd w:val="clear" w:color="auto" w:fill="FFFFFF"/>
            <w:vAlign w:val="center"/>
          </w:tcPr>
          <w:p w14:paraId="78A8CE38" w14:textId="77777777" w:rsidR="006B6F34" w:rsidRPr="00E01925" w:rsidRDefault="006B6F34" w:rsidP="00EB4472">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7EFC30E0" w14:textId="3DA18F34" w:rsidR="006B6F34" w:rsidRPr="00E01925" w:rsidRDefault="00043F3D" w:rsidP="00EB4472">
            <w:pPr>
              <w:pStyle w:val="NormalArial"/>
              <w:spacing w:before="120" w:after="120"/>
            </w:pPr>
            <w:r>
              <w:t>December 12</w:t>
            </w:r>
            <w:r w:rsidR="006B6F34">
              <w:t>, 2024</w:t>
            </w:r>
          </w:p>
        </w:tc>
      </w:tr>
      <w:tr w:rsidR="006B6F34" w:rsidRPr="00E01925" w14:paraId="1D20F2B1" w14:textId="77777777" w:rsidTr="00EB4472">
        <w:trPr>
          <w:trHeight w:val="518"/>
        </w:trPr>
        <w:tc>
          <w:tcPr>
            <w:tcW w:w="2880" w:type="dxa"/>
            <w:gridSpan w:val="2"/>
            <w:shd w:val="clear" w:color="auto" w:fill="FFFFFF"/>
            <w:vAlign w:val="center"/>
          </w:tcPr>
          <w:p w14:paraId="1A1644B8" w14:textId="77777777" w:rsidR="006B6F34" w:rsidRPr="00E01925" w:rsidRDefault="006B6F34" w:rsidP="00EB4472">
            <w:pPr>
              <w:pStyle w:val="Header"/>
              <w:spacing w:before="120" w:after="120"/>
              <w:rPr>
                <w:bCs w:val="0"/>
              </w:rPr>
            </w:pPr>
            <w:r>
              <w:rPr>
                <w:bCs w:val="0"/>
              </w:rPr>
              <w:t>Action</w:t>
            </w:r>
          </w:p>
        </w:tc>
        <w:tc>
          <w:tcPr>
            <w:tcW w:w="7560" w:type="dxa"/>
            <w:gridSpan w:val="2"/>
            <w:vAlign w:val="center"/>
          </w:tcPr>
          <w:p w14:paraId="635709D4" w14:textId="10490A5D" w:rsidR="006B6F34" w:rsidRDefault="006B6F34" w:rsidP="00EB4472">
            <w:pPr>
              <w:pStyle w:val="NormalArial"/>
              <w:spacing w:before="120" w:after="120"/>
            </w:pPr>
            <w:r>
              <w:t>Recommended Approval</w:t>
            </w:r>
          </w:p>
        </w:tc>
      </w:tr>
      <w:tr w:rsidR="006B6F34" w:rsidRPr="00E01925" w14:paraId="385BCF07" w14:textId="77777777" w:rsidTr="00EB4472">
        <w:trPr>
          <w:trHeight w:val="518"/>
        </w:trPr>
        <w:tc>
          <w:tcPr>
            <w:tcW w:w="2880" w:type="dxa"/>
            <w:gridSpan w:val="2"/>
            <w:shd w:val="clear" w:color="auto" w:fill="FFFFFF"/>
            <w:vAlign w:val="center"/>
          </w:tcPr>
          <w:p w14:paraId="140B40A0" w14:textId="77777777" w:rsidR="006B6F34" w:rsidRPr="00E01925" w:rsidRDefault="006B6F34" w:rsidP="00EB4472">
            <w:pPr>
              <w:pStyle w:val="Header"/>
              <w:spacing w:before="120" w:after="120"/>
              <w:rPr>
                <w:bCs w:val="0"/>
              </w:rPr>
            </w:pPr>
            <w:r>
              <w:t xml:space="preserve">Timeline </w:t>
            </w:r>
          </w:p>
        </w:tc>
        <w:tc>
          <w:tcPr>
            <w:tcW w:w="7560" w:type="dxa"/>
            <w:gridSpan w:val="2"/>
            <w:vAlign w:val="center"/>
          </w:tcPr>
          <w:p w14:paraId="0EBB092D" w14:textId="77777777" w:rsidR="006B6F34" w:rsidRDefault="006B6F34" w:rsidP="00EB4472">
            <w:pPr>
              <w:pStyle w:val="NormalArial"/>
              <w:spacing w:before="120" w:after="120"/>
            </w:pPr>
            <w:r>
              <w:t>Normal</w:t>
            </w:r>
          </w:p>
        </w:tc>
      </w:tr>
      <w:tr w:rsidR="00555B85" w:rsidRPr="00E01925" w14:paraId="6356103F" w14:textId="77777777" w:rsidTr="00EB4472">
        <w:trPr>
          <w:trHeight w:val="518"/>
        </w:trPr>
        <w:tc>
          <w:tcPr>
            <w:tcW w:w="2880" w:type="dxa"/>
            <w:gridSpan w:val="2"/>
            <w:shd w:val="clear" w:color="auto" w:fill="FFFFFF"/>
            <w:vAlign w:val="center"/>
          </w:tcPr>
          <w:p w14:paraId="6468A4B6" w14:textId="674ACB44" w:rsidR="00555B85" w:rsidRDefault="00555B85" w:rsidP="00555B85">
            <w:pPr>
              <w:pStyle w:val="Header"/>
              <w:spacing w:before="120" w:after="120"/>
            </w:pPr>
            <w:r>
              <w:t>Estimated Impacts</w:t>
            </w:r>
          </w:p>
        </w:tc>
        <w:tc>
          <w:tcPr>
            <w:tcW w:w="7560" w:type="dxa"/>
            <w:gridSpan w:val="2"/>
            <w:vAlign w:val="center"/>
          </w:tcPr>
          <w:p w14:paraId="3B64E351" w14:textId="77777777" w:rsidR="00555B85" w:rsidRDefault="00555B85" w:rsidP="00555B85">
            <w:pPr>
              <w:pStyle w:val="NormalArial"/>
              <w:spacing w:before="120" w:after="120"/>
            </w:pPr>
            <w:r>
              <w:t xml:space="preserve">Cost/Budgetary:  None  </w:t>
            </w:r>
          </w:p>
          <w:p w14:paraId="1D83C62B" w14:textId="28717EAE" w:rsidR="00555B85" w:rsidRDefault="00555B85" w:rsidP="00555B85">
            <w:pPr>
              <w:pStyle w:val="NormalArial"/>
              <w:spacing w:before="120" w:after="120"/>
            </w:pPr>
            <w:r>
              <w:t xml:space="preserve">Project Duration:  Not applicable  </w:t>
            </w:r>
          </w:p>
        </w:tc>
      </w:tr>
      <w:tr w:rsidR="006B6F34" w:rsidRPr="00E01925" w14:paraId="53FED737" w14:textId="77777777" w:rsidTr="00EB4472">
        <w:trPr>
          <w:trHeight w:val="518"/>
        </w:trPr>
        <w:tc>
          <w:tcPr>
            <w:tcW w:w="2880" w:type="dxa"/>
            <w:gridSpan w:val="2"/>
            <w:shd w:val="clear" w:color="auto" w:fill="FFFFFF"/>
            <w:vAlign w:val="center"/>
          </w:tcPr>
          <w:p w14:paraId="3522048E" w14:textId="77777777" w:rsidR="006B6F34" w:rsidRPr="00E01925" w:rsidRDefault="006B6F34" w:rsidP="00EB4472">
            <w:pPr>
              <w:pStyle w:val="Header"/>
              <w:spacing w:before="120" w:after="120"/>
              <w:rPr>
                <w:bCs w:val="0"/>
              </w:rPr>
            </w:pPr>
            <w:r>
              <w:t>Proposed Effective Date</w:t>
            </w:r>
          </w:p>
        </w:tc>
        <w:tc>
          <w:tcPr>
            <w:tcW w:w="7560" w:type="dxa"/>
            <w:gridSpan w:val="2"/>
            <w:vAlign w:val="center"/>
          </w:tcPr>
          <w:p w14:paraId="75157A39" w14:textId="46D6AA4F" w:rsidR="006B6F34" w:rsidRDefault="00555B85" w:rsidP="00EB4472">
            <w:pPr>
              <w:pStyle w:val="NormalArial"/>
              <w:spacing w:before="120" w:after="120"/>
            </w:pPr>
            <w:r>
              <w:t>First of the month following Public Utility Commission of Texas (PUCT) approval</w:t>
            </w:r>
          </w:p>
        </w:tc>
      </w:tr>
      <w:tr w:rsidR="006B6F34" w:rsidRPr="00E01925" w14:paraId="0A672EC9" w14:textId="77777777" w:rsidTr="00EB4472">
        <w:trPr>
          <w:trHeight w:val="518"/>
        </w:trPr>
        <w:tc>
          <w:tcPr>
            <w:tcW w:w="2880" w:type="dxa"/>
            <w:gridSpan w:val="2"/>
            <w:shd w:val="clear" w:color="auto" w:fill="FFFFFF"/>
            <w:vAlign w:val="center"/>
          </w:tcPr>
          <w:p w14:paraId="72933238" w14:textId="77777777" w:rsidR="006B6F34" w:rsidRPr="00E01925" w:rsidRDefault="006B6F34" w:rsidP="00EB4472">
            <w:pPr>
              <w:pStyle w:val="Header"/>
              <w:spacing w:before="120" w:after="120"/>
              <w:rPr>
                <w:bCs w:val="0"/>
              </w:rPr>
            </w:pPr>
            <w:r>
              <w:t>Priority and Rank Assigned</w:t>
            </w:r>
          </w:p>
        </w:tc>
        <w:tc>
          <w:tcPr>
            <w:tcW w:w="7560" w:type="dxa"/>
            <w:gridSpan w:val="2"/>
            <w:vAlign w:val="center"/>
          </w:tcPr>
          <w:p w14:paraId="13FA7500" w14:textId="6734A81A" w:rsidR="006B6F34" w:rsidRDefault="00555B85" w:rsidP="00EB4472">
            <w:pPr>
              <w:pStyle w:val="NormalArial"/>
              <w:spacing w:before="120" w:after="120"/>
            </w:pPr>
            <w:r>
              <w:t>Not applicable</w:t>
            </w:r>
          </w:p>
        </w:tc>
      </w:tr>
      <w:tr w:rsidR="006B6F34" w14:paraId="7001450F" w14:textId="77777777" w:rsidTr="00EB4472">
        <w:trPr>
          <w:trHeight w:val="773"/>
        </w:trPr>
        <w:tc>
          <w:tcPr>
            <w:tcW w:w="2880" w:type="dxa"/>
            <w:gridSpan w:val="2"/>
            <w:tcBorders>
              <w:top w:val="single" w:sz="4" w:space="0" w:color="auto"/>
              <w:bottom w:val="single" w:sz="4" w:space="0" w:color="auto"/>
            </w:tcBorders>
            <w:shd w:val="clear" w:color="auto" w:fill="FFFFFF"/>
            <w:vAlign w:val="center"/>
          </w:tcPr>
          <w:p w14:paraId="337A87D2" w14:textId="77777777" w:rsidR="006B6F34" w:rsidRDefault="006B6F34" w:rsidP="00EB4472">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7EB962F8" w14:textId="77777777" w:rsidR="006B6F34" w:rsidRDefault="006B6F34" w:rsidP="00EB4472">
            <w:pPr>
              <w:pStyle w:val="NormalArial"/>
              <w:spacing w:before="120"/>
            </w:pPr>
            <w:r>
              <w:t>1.3.4, Protecting Disclosures to the PUCT, CFTC, Governmental Cybersecurity Oversight Agencies, and Other Governmental Authorities</w:t>
            </w:r>
          </w:p>
          <w:p w14:paraId="2916C293" w14:textId="77777777" w:rsidR="006B6F34" w:rsidRDefault="006B6F34" w:rsidP="00EB4472">
            <w:pPr>
              <w:pStyle w:val="NormalArial"/>
            </w:pPr>
            <w:r w:rsidRPr="009278DD">
              <w:t>1.3.5</w:t>
            </w:r>
            <w:r>
              <w:t xml:space="preserve">, </w:t>
            </w:r>
            <w:r w:rsidRPr="009278DD">
              <w:t>Notice Before Permitted Disclosure</w:t>
            </w:r>
          </w:p>
          <w:p w14:paraId="69334C41" w14:textId="77777777" w:rsidR="006B6F34" w:rsidRPr="00FB509B" w:rsidRDefault="006B6F34" w:rsidP="00EB4472">
            <w:pPr>
              <w:pStyle w:val="NormalArial"/>
              <w:spacing w:after="120"/>
            </w:pPr>
            <w:r w:rsidRPr="009278DD">
              <w:t>1.3.6</w:t>
            </w:r>
            <w:r>
              <w:t xml:space="preserve">, </w:t>
            </w:r>
            <w:r w:rsidRPr="009278DD">
              <w:t>Exceptions</w:t>
            </w:r>
          </w:p>
        </w:tc>
      </w:tr>
      <w:tr w:rsidR="006B6F34" w14:paraId="56125C76" w14:textId="77777777" w:rsidTr="00EB4472">
        <w:trPr>
          <w:trHeight w:val="518"/>
        </w:trPr>
        <w:tc>
          <w:tcPr>
            <w:tcW w:w="2880" w:type="dxa"/>
            <w:gridSpan w:val="2"/>
            <w:tcBorders>
              <w:bottom w:val="single" w:sz="4" w:space="0" w:color="auto"/>
            </w:tcBorders>
            <w:shd w:val="clear" w:color="auto" w:fill="FFFFFF"/>
            <w:vAlign w:val="center"/>
          </w:tcPr>
          <w:p w14:paraId="7BC33C6B" w14:textId="77777777" w:rsidR="006B6F34" w:rsidRDefault="006B6F34" w:rsidP="00EB4472">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0BF1CB56" w14:textId="77777777" w:rsidR="006B6F34" w:rsidRPr="00FB509B" w:rsidRDefault="006B6F34" w:rsidP="00EB4472">
            <w:pPr>
              <w:pStyle w:val="NormalArial"/>
              <w:spacing w:before="120" w:after="120"/>
            </w:pPr>
            <w:r>
              <w:t xml:space="preserve">None </w:t>
            </w:r>
          </w:p>
        </w:tc>
      </w:tr>
      <w:tr w:rsidR="006B6F34" w14:paraId="6D550920" w14:textId="77777777" w:rsidTr="00EB4472">
        <w:trPr>
          <w:trHeight w:val="518"/>
        </w:trPr>
        <w:tc>
          <w:tcPr>
            <w:tcW w:w="2880" w:type="dxa"/>
            <w:gridSpan w:val="2"/>
            <w:tcBorders>
              <w:bottom w:val="single" w:sz="4" w:space="0" w:color="auto"/>
            </w:tcBorders>
            <w:shd w:val="clear" w:color="auto" w:fill="FFFFFF"/>
            <w:vAlign w:val="center"/>
          </w:tcPr>
          <w:p w14:paraId="1971F9E1" w14:textId="77777777" w:rsidR="006B6F34" w:rsidRDefault="006B6F34" w:rsidP="00EB4472">
            <w:pPr>
              <w:pStyle w:val="Header"/>
              <w:spacing w:before="120" w:after="120"/>
            </w:pPr>
            <w:r>
              <w:t>Revision Description</w:t>
            </w:r>
          </w:p>
        </w:tc>
        <w:tc>
          <w:tcPr>
            <w:tcW w:w="7560" w:type="dxa"/>
            <w:gridSpan w:val="2"/>
            <w:tcBorders>
              <w:bottom w:val="single" w:sz="4" w:space="0" w:color="auto"/>
            </w:tcBorders>
            <w:vAlign w:val="center"/>
          </w:tcPr>
          <w:p w14:paraId="448BEC81" w14:textId="77777777" w:rsidR="006B6F34" w:rsidRDefault="006B6F34" w:rsidP="00EB4472">
            <w:pPr>
              <w:pStyle w:val="NormalArial"/>
              <w:spacing w:before="120" w:after="120"/>
            </w:pPr>
            <w:bookmarkStart w:id="0" w:name="_Hlk146111754"/>
            <w:bookmarkStart w:id="1" w:name="_Hlk147237480"/>
            <w:r>
              <w:t xml:space="preserve">This Nodal Protocol Revision Request (NPRR) revises requirements regarding notice and disclosure of Protected Information and ERCOT Critical Energy Infrastructure Information (ECEII).  First, this NPRR proposes that notice before disclosure is not required when ERCOT, as the Receiving Party, provides </w:t>
            </w:r>
            <w:r w:rsidRPr="00BA3F29">
              <w:t>Protected Information or ECEII</w:t>
            </w:r>
            <w:r>
              <w:t xml:space="preserve"> to the Federal Energy Regulatory Commission (FERC), the North American Electric Reliability Corporation (NERC), </w:t>
            </w:r>
            <w:r w:rsidRPr="009C7CAF">
              <w:t>the NERC Regional Entity</w:t>
            </w:r>
            <w:r>
              <w:t xml:space="preserve">, or a Governmental Cybersecurity Oversight Agency, and removes the requirement that disclosure of Protected Information or ECEII under paragraph (1)(j) of Section 1.3.6, Exceptions, is permissible only if necessary </w:t>
            </w:r>
            <w:r w:rsidRPr="003E4BA8">
              <w:t>to comply with any applicable NERC or NERC Regional Entity requirement</w:t>
            </w:r>
            <w:r>
              <w:t xml:space="preserve">. </w:t>
            </w:r>
            <w:bookmarkEnd w:id="0"/>
            <w:r>
              <w:t xml:space="preserve"> </w:t>
            </w:r>
            <w:bookmarkEnd w:id="1"/>
          </w:p>
          <w:p w14:paraId="46FCDA71" w14:textId="77777777" w:rsidR="006B6F34" w:rsidRPr="00FB509B" w:rsidRDefault="006B6F34" w:rsidP="00EB4472">
            <w:pPr>
              <w:pStyle w:val="NormalArial"/>
              <w:spacing w:before="120" w:after="120"/>
            </w:pPr>
            <w:r>
              <w:t xml:space="preserve">Additionally, this NPRR adds FERC to the list of explicitly designated entities to which Protected Information and ECEII can be provided under paragraph (1)(j) of Section 1.3.6.  This NPRR also adds FERC to the list of explicitly designated entities in paragraphs (4) and (5) of </w:t>
            </w:r>
            <w:r>
              <w:lastRenderedPageBreak/>
              <w:t xml:space="preserve">Section 1.3.4, Protecting Disclosures to the PUCT, CFTC, Governmental Cybersecurity Oversight Agencies, and Other Governmental Authorities, to which disclosures of Protected Information and ECEII do not trigger a requirement for the Receiving Party or Creating Party to seek a protective order as a condition for such disclosure.  </w:t>
            </w:r>
          </w:p>
        </w:tc>
      </w:tr>
      <w:tr w:rsidR="006B6F34" w14:paraId="35305A71" w14:textId="77777777" w:rsidTr="00EB4472">
        <w:trPr>
          <w:trHeight w:val="518"/>
        </w:trPr>
        <w:tc>
          <w:tcPr>
            <w:tcW w:w="2880" w:type="dxa"/>
            <w:gridSpan w:val="2"/>
            <w:shd w:val="clear" w:color="auto" w:fill="FFFFFF"/>
            <w:vAlign w:val="center"/>
          </w:tcPr>
          <w:p w14:paraId="724BF5ED" w14:textId="77777777" w:rsidR="006B6F34" w:rsidRDefault="006B6F34" w:rsidP="00EB4472">
            <w:pPr>
              <w:pStyle w:val="Header"/>
              <w:spacing w:before="120" w:after="120"/>
            </w:pPr>
            <w:r>
              <w:lastRenderedPageBreak/>
              <w:t>Reason for Revision</w:t>
            </w:r>
          </w:p>
        </w:tc>
        <w:tc>
          <w:tcPr>
            <w:tcW w:w="7560" w:type="dxa"/>
            <w:gridSpan w:val="2"/>
            <w:vAlign w:val="center"/>
          </w:tcPr>
          <w:p w14:paraId="6726751D" w14:textId="4D4EEE0A" w:rsidR="006B6F34" w:rsidRDefault="006B6F34" w:rsidP="00EB4472">
            <w:pPr>
              <w:pStyle w:val="NormalArial"/>
              <w:tabs>
                <w:tab w:val="left" w:pos="432"/>
              </w:tabs>
              <w:spacing w:before="120"/>
              <w:ind w:left="432" w:hanging="432"/>
              <w:rPr>
                <w:rFonts w:cs="Arial"/>
                <w:color w:val="000000"/>
              </w:rPr>
            </w:pPr>
            <w:r w:rsidRPr="006629C8">
              <w:object w:dxaOrig="225" w:dyaOrig="225" w14:anchorId="339F8B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967C8A7" w14:textId="6A3BC0C2" w:rsidR="006B6F34" w:rsidRPr="00BD53C5" w:rsidRDefault="006B6F34" w:rsidP="00EB4472">
            <w:pPr>
              <w:pStyle w:val="NormalArial"/>
              <w:tabs>
                <w:tab w:val="left" w:pos="432"/>
              </w:tabs>
              <w:spacing w:before="120"/>
              <w:ind w:left="432" w:hanging="432"/>
              <w:rPr>
                <w:rFonts w:cs="Arial"/>
                <w:color w:val="000000"/>
              </w:rPr>
            </w:pPr>
            <w:r w:rsidRPr="00CD242D">
              <w:object w:dxaOrig="225" w:dyaOrig="225" w14:anchorId="0AADB280">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2D8996D2" w14:textId="0CA1B936" w:rsidR="006B6F34" w:rsidRPr="00BD53C5" w:rsidRDefault="006B6F34" w:rsidP="00EB4472">
            <w:pPr>
              <w:pStyle w:val="NormalArial"/>
              <w:spacing w:before="120"/>
              <w:ind w:left="432" w:hanging="432"/>
              <w:rPr>
                <w:rFonts w:cs="Arial"/>
                <w:color w:val="000000"/>
              </w:rPr>
            </w:pPr>
            <w:r w:rsidRPr="006629C8">
              <w:object w:dxaOrig="225" w:dyaOrig="225" w14:anchorId="44A59E55">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126BBC33" w14:textId="0B9DE6A4" w:rsidR="006B6F34" w:rsidRDefault="006B6F34" w:rsidP="00EB4472">
            <w:pPr>
              <w:pStyle w:val="NormalArial"/>
              <w:spacing w:before="120"/>
              <w:rPr>
                <w:iCs/>
                <w:kern w:val="24"/>
              </w:rPr>
            </w:pPr>
            <w:r w:rsidRPr="006629C8">
              <w:object w:dxaOrig="225" w:dyaOrig="225" w14:anchorId="20B807CF">
                <v:shape id="_x0000_i1043" type="#_x0000_t75" style="width:15.6pt;height:15pt" o:ole="">
                  <v:imagedata r:id="rId16" o:title=""/>
                </v:shape>
                <w:control r:id="rId17" w:name="TextBox13" w:shapeid="_x0000_i1043"/>
              </w:object>
            </w:r>
            <w:r w:rsidRPr="006629C8">
              <w:t xml:space="preserve">  </w:t>
            </w:r>
            <w:r w:rsidRPr="00344591">
              <w:rPr>
                <w:iCs/>
                <w:kern w:val="24"/>
              </w:rPr>
              <w:t>General system and/or process improvement(s)</w:t>
            </w:r>
          </w:p>
          <w:p w14:paraId="4A1FB60F" w14:textId="73BC87A3" w:rsidR="006B6F34" w:rsidRDefault="006B6F34" w:rsidP="00EB4472">
            <w:pPr>
              <w:pStyle w:val="NormalArial"/>
              <w:spacing w:before="120"/>
              <w:rPr>
                <w:iCs/>
                <w:kern w:val="24"/>
              </w:rPr>
            </w:pPr>
            <w:r w:rsidRPr="006629C8">
              <w:object w:dxaOrig="225" w:dyaOrig="225" w14:anchorId="4F105D60">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3D984CDE" w14:textId="073E9DC9" w:rsidR="006B6F34" w:rsidRPr="00CD242D" w:rsidRDefault="006B6F34" w:rsidP="00EB4472">
            <w:pPr>
              <w:pStyle w:val="NormalArial"/>
              <w:spacing w:before="120"/>
              <w:rPr>
                <w:rFonts w:cs="Arial"/>
                <w:color w:val="000000"/>
              </w:rPr>
            </w:pPr>
            <w:r w:rsidRPr="006629C8">
              <w:object w:dxaOrig="225" w:dyaOrig="225" w14:anchorId="41DB0929">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16C9BE50" w14:textId="77777777" w:rsidR="006B6F34" w:rsidRDefault="006B6F34" w:rsidP="00EB4472">
            <w:pPr>
              <w:pStyle w:val="NormalArial"/>
              <w:rPr>
                <w:i/>
                <w:sz w:val="20"/>
                <w:szCs w:val="20"/>
              </w:rPr>
            </w:pPr>
          </w:p>
          <w:p w14:paraId="5496B87C" w14:textId="77777777" w:rsidR="006B6F34" w:rsidRPr="001313B4" w:rsidRDefault="006B6F34" w:rsidP="00EB4472">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6B6F34" w14:paraId="397FB69E" w14:textId="77777777" w:rsidTr="00EB4472">
        <w:trPr>
          <w:trHeight w:val="518"/>
        </w:trPr>
        <w:tc>
          <w:tcPr>
            <w:tcW w:w="2880" w:type="dxa"/>
            <w:gridSpan w:val="2"/>
            <w:shd w:val="clear" w:color="auto" w:fill="FFFFFF"/>
            <w:vAlign w:val="center"/>
          </w:tcPr>
          <w:p w14:paraId="1B0A8263" w14:textId="77777777" w:rsidR="006B6F34" w:rsidRDefault="006B6F34" w:rsidP="00EB4472">
            <w:pPr>
              <w:pStyle w:val="Header"/>
              <w:spacing w:before="120" w:after="120"/>
            </w:pPr>
            <w:r>
              <w:t>Justification of Reason for Revision and Market Impacts</w:t>
            </w:r>
          </w:p>
        </w:tc>
        <w:tc>
          <w:tcPr>
            <w:tcW w:w="7560" w:type="dxa"/>
            <w:gridSpan w:val="2"/>
            <w:vAlign w:val="center"/>
          </w:tcPr>
          <w:p w14:paraId="7D38C190" w14:textId="6E0B1D9C" w:rsidR="006B6F34" w:rsidRDefault="006B6F34" w:rsidP="00EB4472">
            <w:pPr>
              <w:pStyle w:val="NormalArial"/>
              <w:spacing w:before="120" w:after="120"/>
            </w:pPr>
            <w:bookmarkStart w:id="2" w:name="_Hlk147237507"/>
            <w:r>
              <w:t xml:space="preserve">Under the current Protocols, if ERCOT, as the Receiving Party, is required to </w:t>
            </w:r>
            <w:r w:rsidRPr="008A33B0">
              <w:t xml:space="preserve">disclose </w:t>
            </w:r>
            <w:r>
              <w:t xml:space="preserve">Protected Information or ECEII to </w:t>
            </w:r>
            <w:r w:rsidRPr="008A33B0">
              <w:t>the</w:t>
            </w:r>
            <w:r>
              <w:t xml:space="preserve"> </w:t>
            </w:r>
            <w:r w:rsidRPr="008A33B0">
              <w:t>PUCT, Reliability Monitor</w:t>
            </w:r>
            <w:r>
              <w:t>,</w:t>
            </w:r>
            <w:r w:rsidRPr="008A33B0">
              <w:t xml:space="preserve"> or </w:t>
            </w:r>
            <w:r>
              <w:t>Independent Market Monitor (</w:t>
            </w:r>
            <w:r w:rsidRPr="008A33B0">
              <w:t>IMM</w:t>
            </w:r>
            <w:r>
              <w:t xml:space="preserve">), or if ERCOT, as the Receiving Party, must disclose </w:t>
            </w:r>
            <w:r w:rsidRPr="008A33B0">
              <w:t>Protected Information or ECEII</w:t>
            </w:r>
            <w:r>
              <w:t xml:space="preserve"> to the Commodity Futures Trading Commission (CFTC), ERCOT does not have to first provide notice under paragraph (1) of Section 1.3.5, Notice Before Permitted Disclosure, that it will be disclosing that data.  This is administratively efficient as the PUCT, </w:t>
            </w:r>
            <w:r w:rsidRPr="008A33B0">
              <w:t>Reliability Monitor</w:t>
            </w:r>
            <w:r>
              <w:t>,</w:t>
            </w:r>
            <w:r w:rsidRPr="008A33B0">
              <w:t xml:space="preserve"> IMM</w:t>
            </w:r>
            <w:r>
              <w:t xml:space="preserve">, and CFTC all have business needs for ERCOT-held Protected Information or ECEII to carry out their regulatory obligations.  ERCOT has similar obligations to provide Protected Information and ECEII to FERC, NERC, the </w:t>
            </w:r>
            <w:r w:rsidRPr="009278DD">
              <w:t>NERC Regional Entity</w:t>
            </w:r>
            <w:r>
              <w:t xml:space="preserve">, and Governmental Cybersecurity Oversight Agencies, which may likewise need that data to carry out their regulatory obligations.  Consequently, providing notice to Market Participants each time before ERCOT, as the Receiving Party, discloses such information to FERC, NERC, the NERC Regional Entity, or a </w:t>
            </w:r>
            <w:r w:rsidRPr="003157C0">
              <w:t>Governmental Cybersecurity Oversight Agenc</w:t>
            </w:r>
            <w:r>
              <w:t xml:space="preserve">y is unnecessary. </w:t>
            </w:r>
            <w:bookmarkEnd w:id="2"/>
          </w:p>
          <w:p w14:paraId="0566BAF6" w14:textId="77777777" w:rsidR="006B6F34" w:rsidRDefault="006B6F34" w:rsidP="00EB4472">
            <w:pPr>
              <w:pStyle w:val="NormalArial"/>
              <w:spacing w:before="120" w:after="120"/>
            </w:pPr>
            <w:r>
              <w:lastRenderedPageBreak/>
              <w:t>Under the current Protocols, ERCOT can disclose Protected Information and ECEII to FERC, NERC, and the NERC Regional Entity if required to do so by any law, regulation, or order, or by the Protocols, and ERCOT can disclose Protected Information and ECEII to NERC and the NERC Regional Entity if required for compliance with any applicable NERC or NERC Regional Entity requirement.  Requiring that each disclosure be explicitly linked to a specific law, regulation, order, or NERC or NERC Regional Entity requirement is unnecessary, given the broad authority of these entities to investigate matters relating to the reliability of the bulk-power system.  Leaving this language in paragraph (1)(j) of</w:t>
            </w:r>
            <w:r w:rsidRPr="00107751">
              <w:t xml:space="preserve"> Section 1.3.6</w:t>
            </w:r>
            <w:r>
              <w:t xml:space="preserve"> may mislead some by suggesting that these entities have only limited authority to obtain information.  </w:t>
            </w:r>
          </w:p>
          <w:p w14:paraId="511F1667" w14:textId="77777777" w:rsidR="006B6F34" w:rsidRDefault="006B6F34" w:rsidP="00EB4472">
            <w:pPr>
              <w:pStyle w:val="NormalArial"/>
              <w:spacing w:before="120" w:after="120"/>
            </w:pPr>
            <w:r>
              <w:t xml:space="preserve">Furthermore, explicitly recognizing FERC as one of the Governmental Authorities to which Protected Information or ECEII may be provided aligns with other provisions that explicitly identify other Governmental Authorities that are more likely to need such information.  </w:t>
            </w:r>
          </w:p>
          <w:p w14:paraId="30AB5F9C" w14:textId="77777777" w:rsidR="006B6F34" w:rsidRPr="00625E5D" w:rsidRDefault="006B6F34" w:rsidP="00EB4472">
            <w:pPr>
              <w:pStyle w:val="NormalArial"/>
              <w:spacing w:before="120" w:after="120"/>
              <w:rPr>
                <w:iCs/>
                <w:kern w:val="24"/>
              </w:rPr>
            </w:pPr>
            <w:r>
              <w:t xml:space="preserve">Finally, revising Section 1.3.4 to add FERC to the list of Governmental Authorities that do not trigger the requirement for the Receiving Party or Creating Party to seek a protective order before disclosing Protected Information and ECEII is appropriate because FERC (like the PUCT and CFTC) is not required to enter a protective order before exercising its investigative authority.  </w:t>
            </w:r>
          </w:p>
        </w:tc>
      </w:tr>
      <w:tr w:rsidR="006B6F34" w14:paraId="69467494" w14:textId="77777777" w:rsidTr="00EB4472">
        <w:trPr>
          <w:trHeight w:val="518"/>
        </w:trPr>
        <w:tc>
          <w:tcPr>
            <w:tcW w:w="2880" w:type="dxa"/>
            <w:gridSpan w:val="2"/>
            <w:shd w:val="clear" w:color="auto" w:fill="FFFFFF"/>
            <w:vAlign w:val="center"/>
          </w:tcPr>
          <w:p w14:paraId="738DA828" w14:textId="77777777" w:rsidR="006B6F34" w:rsidRDefault="006B6F34" w:rsidP="00EB4472">
            <w:pPr>
              <w:pStyle w:val="Header"/>
              <w:spacing w:before="120" w:after="120"/>
            </w:pPr>
            <w:r w:rsidRPr="00F53C88">
              <w:rPr>
                <w:rFonts w:cs="Arial"/>
              </w:rPr>
              <w:lastRenderedPageBreak/>
              <w:t>PRS Decision</w:t>
            </w:r>
          </w:p>
        </w:tc>
        <w:tc>
          <w:tcPr>
            <w:tcW w:w="7560" w:type="dxa"/>
            <w:gridSpan w:val="2"/>
            <w:vAlign w:val="center"/>
          </w:tcPr>
          <w:p w14:paraId="305C096E" w14:textId="77777777" w:rsidR="006B6F34" w:rsidRDefault="006B6F34" w:rsidP="00EB4472">
            <w:pPr>
              <w:pStyle w:val="NormalArial"/>
              <w:spacing w:before="120" w:after="120"/>
              <w:rPr>
                <w:rFonts w:cs="Arial"/>
              </w:rPr>
            </w:pPr>
            <w:r>
              <w:rPr>
                <w:rFonts w:cs="Arial"/>
              </w:rPr>
              <w:t>On 8/8/24, PRS voted unanimously to table NPRR1243.  All Market Segments participated in the vote.</w:t>
            </w:r>
          </w:p>
          <w:p w14:paraId="3EB648A8" w14:textId="77777777" w:rsidR="00E84000" w:rsidRDefault="00E84000" w:rsidP="00EB4472">
            <w:pPr>
              <w:pStyle w:val="NormalArial"/>
              <w:spacing w:before="120" w:after="120"/>
              <w:rPr>
                <w:rFonts w:cs="Arial"/>
              </w:rPr>
            </w:pPr>
            <w:r>
              <w:rPr>
                <w:rFonts w:cs="Arial"/>
              </w:rPr>
              <w:t>On 11/14/24, PRS voted unanimously to recommend approval of NPRR1243 as amended by the 10/14/24 Oncor comments.  All Market Segments participated in the vote.</w:t>
            </w:r>
          </w:p>
          <w:p w14:paraId="1C7901CA" w14:textId="141A6C95" w:rsidR="00043F3D" w:rsidRDefault="00043F3D" w:rsidP="00EB4472">
            <w:pPr>
              <w:pStyle w:val="NormalArial"/>
              <w:spacing w:before="120" w:after="120"/>
            </w:pPr>
            <w:r>
              <w:rPr>
                <w:rFonts w:cs="Arial"/>
              </w:rPr>
              <w:t xml:space="preserve">On 12/12/24, PRS voted unanimously to </w:t>
            </w:r>
            <w:r w:rsidRPr="00043F3D">
              <w:rPr>
                <w:rFonts w:cs="Arial"/>
              </w:rPr>
              <w:t>endorse and forward to TAC the 11/14/24 PRS Report and 7/24/24 Impact Analysis for NPRR1243</w:t>
            </w:r>
            <w:r>
              <w:rPr>
                <w:rFonts w:cs="Arial"/>
              </w:rPr>
              <w:t>.  All Market Segments participated in the vote.</w:t>
            </w:r>
          </w:p>
        </w:tc>
      </w:tr>
      <w:tr w:rsidR="006B6F34" w14:paraId="342D3C08" w14:textId="77777777" w:rsidTr="00EB4472">
        <w:trPr>
          <w:trHeight w:val="518"/>
        </w:trPr>
        <w:tc>
          <w:tcPr>
            <w:tcW w:w="2880" w:type="dxa"/>
            <w:gridSpan w:val="2"/>
            <w:tcBorders>
              <w:bottom w:val="single" w:sz="4" w:space="0" w:color="auto"/>
            </w:tcBorders>
            <w:shd w:val="clear" w:color="auto" w:fill="FFFFFF"/>
            <w:vAlign w:val="center"/>
          </w:tcPr>
          <w:p w14:paraId="4EF33592" w14:textId="77777777" w:rsidR="006B6F34" w:rsidRDefault="006B6F34" w:rsidP="00EB4472">
            <w:pPr>
              <w:pStyle w:val="Header"/>
              <w:spacing w:before="120" w:after="120"/>
            </w:pPr>
            <w:r w:rsidRPr="00F53C88">
              <w:rPr>
                <w:rFonts w:cs="Arial"/>
              </w:rPr>
              <w:t>Summary of PRS Discussion</w:t>
            </w:r>
          </w:p>
        </w:tc>
        <w:tc>
          <w:tcPr>
            <w:tcW w:w="7560" w:type="dxa"/>
            <w:gridSpan w:val="2"/>
            <w:tcBorders>
              <w:bottom w:val="single" w:sz="4" w:space="0" w:color="auto"/>
            </w:tcBorders>
            <w:vAlign w:val="center"/>
          </w:tcPr>
          <w:p w14:paraId="27D0A2FC" w14:textId="77777777" w:rsidR="006B6F34" w:rsidRDefault="006B6F34" w:rsidP="00EB4472">
            <w:pPr>
              <w:pStyle w:val="NormalArial"/>
              <w:spacing w:before="120" w:after="120"/>
              <w:rPr>
                <w:rFonts w:cs="Arial"/>
              </w:rPr>
            </w:pPr>
            <w:r>
              <w:rPr>
                <w:rFonts w:cs="Arial"/>
              </w:rPr>
              <w:t>On 8/8/24, ERCOT Staff presented NPRR1243.  Some participants expressed concern for the inability to prepare a Market Notice when confidential information is provided to federal agencies and requested additional time to review the language.</w:t>
            </w:r>
          </w:p>
          <w:p w14:paraId="73DFA6A0" w14:textId="77777777" w:rsidR="006B6F34" w:rsidRDefault="006B6F34" w:rsidP="00EB4472">
            <w:pPr>
              <w:pStyle w:val="NormalArial"/>
              <w:spacing w:before="120" w:after="120"/>
              <w:rPr>
                <w:rFonts w:cs="Arial"/>
              </w:rPr>
            </w:pPr>
            <w:r>
              <w:rPr>
                <w:rFonts w:cs="Arial"/>
              </w:rPr>
              <w:t>On 11/14/24, participants reviewed the 10/14/24 Oncor comments.</w:t>
            </w:r>
          </w:p>
          <w:p w14:paraId="635AF9C7" w14:textId="16E0892A" w:rsidR="00043F3D" w:rsidRDefault="00043F3D" w:rsidP="00EB4472">
            <w:pPr>
              <w:pStyle w:val="NormalArial"/>
              <w:spacing w:before="120" w:after="120"/>
            </w:pPr>
            <w:r>
              <w:rPr>
                <w:rFonts w:cs="Arial"/>
              </w:rPr>
              <w:t xml:space="preserve">On 12/12/24, participants </w:t>
            </w:r>
            <w:r w:rsidR="0089144A">
              <w:rPr>
                <w:rFonts w:cs="Arial"/>
              </w:rPr>
              <w:t xml:space="preserve">noted </w:t>
            </w:r>
            <w:r w:rsidR="008863F9">
              <w:rPr>
                <w:rFonts w:cs="Arial"/>
              </w:rPr>
              <w:t>the 7/24/24 Impact Analysis.</w:t>
            </w:r>
          </w:p>
        </w:tc>
      </w:tr>
    </w:tbl>
    <w:p w14:paraId="4664D898" w14:textId="77777777" w:rsidR="006B6F34" w:rsidRDefault="006B6F34" w:rsidP="006B6F3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B6F34" w:rsidRPr="00895AB9" w14:paraId="23FBEA0F" w14:textId="77777777" w:rsidTr="00EB4472">
        <w:trPr>
          <w:trHeight w:val="432"/>
        </w:trPr>
        <w:tc>
          <w:tcPr>
            <w:tcW w:w="10440" w:type="dxa"/>
            <w:gridSpan w:val="2"/>
            <w:shd w:val="clear" w:color="auto" w:fill="FFFFFF"/>
            <w:vAlign w:val="center"/>
          </w:tcPr>
          <w:p w14:paraId="25D62952" w14:textId="77777777" w:rsidR="006B6F34" w:rsidRPr="00E84000" w:rsidRDefault="006B6F34" w:rsidP="00EB4472">
            <w:pPr>
              <w:pStyle w:val="NormalArial"/>
              <w:ind w:hanging="2"/>
              <w:jc w:val="center"/>
              <w:rPr>
                <w:b/>
              </w:rPr>
            </w:pPr>
            <w:r w:rsidRPr="00E84000">
              <w:rPr>
                <w:b/>
              </w:rPr>
              <w:t>Opinions</w:t>
            </w:r>
          </w:p>
        </w:tc>
      </w:tr>
      <w:tr w:rsidR="006B6F34" w:rsidRPr="00550B01" w14:paraId="57EA5C04" w14:textId="77777777" w:rsidTr="00EB4472">
        <w:trPr>
          <w:trHeight w:val="432"/>
        </w:trPr>
        <w:tc>
          <w:tcPr>
            <w:tcW w:w="2880" w:type="dxa"/>
            <w:shd w:val="clear" w:color="auto" w:fill="FFFFFF"/>
            <w:vAlign w:val="center"/>
          </w:tcPr>
          <w:p w14:paraId="124F0EEE" w14:textId="77777777" w:rsidR="006B6F34" w:rsidRPr="00E84000" w:rsidRDefault="006B6F34" w:rsidP="00EB4472">
            <w:pPr>
              <w:pStyle w:val="Header"/>
              <w:ind w:hanging="2"/>
            </w:pPr>
            <w:r w:rsidRPr="00E84000">
              <w:lastRenderedPageBreak/>
              <w:t>Credit Review</w:t>
            </w:r>
          </w:p>
        </w:tc>
        <w:tc>
          <w:tcPr>
            <w:tcW w:w="7560" w:type="dxa"/>
            <w:vAlign w:val="center"/>
          </w:tcPr>
          <w:p w14:paraId="7DFC6CE4" w14:textId="7A6AA15B" w:rsidR="006B6F34" w:rsidRPr="00E84000" w:rsidRDefault="00E84000" w:rsidP="00EB4472">
            <w:pPr>
              <w:pStyle w:val="NormalArial"/>
              <w:spacing w:before="120" w:after="120"/>
              <w:ind w:hanging="2"/>
            </w:pPr>
            <w:r w:rsidRPr="00E84000">
              <w:rPr>
                <w:color w:val="000000"/>
              </w:rPr>
              <w:t xml:space="preserve">ERCOT Credit Staff and the </w:t>
            </w:r>
            <w:r w:rsidRPr="00E84000">
              <w:t>Credit Finance Sub Group (CFSG)</w:t>
            </w:r>
            <w:r w:rsidRPr="00E84000">
              <w:rPr>
                <w:color w:val="000000"/>
              </w:rPr>
              <w:t xml:space="preserve"> have reviewed NPRR1</w:t>
            </w:r>
            <w:r w:rsidRPr="00E84000">
              <w:t>243</w:t>
            </w:r>
            <w:r w:rsidRPr="00E84000">
              <w:rPr>
                <w:color w:val="000000"/>
              </w:rPr>
              <w:t xml:space="preserve"> and do not believe that it requires changes to credit monitoring activity or the calculation of liability.</w:t>
            </w:r>
          </w:p>
        </w:tc>
      </w:tr>
      <w:tr w:rsidR="006B6F34" w:rsidRPr="00F6614D" w14:paraId="150570F4" w14:textId="77777777" w:rsidTr="00EB4472">
        <w:trPr>
          <w:trHeight w:val="432"/>
        </w:trPr>
        <w:tc>
          <w:tcPr>
            <w:tcW w:w="2880" w:type="dxa"/>
            <w:shd w:val="clear" w:color="auto" w:fill="FFFFFF"/>
            <w:vAlign w:val="center"/>
          </w:tcPr>
          <w:p w14:paraId="54D8E297" w14:textId="77777777" w:rsidR="006B6F34" w:rsidRPr="00E84000" w:rsidRDefault="006B6F34" w:rsidP="00EB4472">
            <w:pPr>
              <w:pStyle w:val="Header"/>
              <w:ind w:hanging="2"/>
            </w:pPr>
            <w:r w:rsidRPr="00E84000">
              <w:t>Independent Market Monitor Opinion</w:t>
            </w:r>
          </w:p>
        </w:tc>
        <w:tc>
          <w:tcPr>
            <w:tcW w:w="7560" w:type="dxa"/>
            <w:vAlign w:val="center"/>
          </w:tcPr>
          <w:p w14:paraId="1F798C3B" w14:textId="77777777" w:rsidR="006B6F34" w:rsidRPr="00E84000" w:rsidRDefault="006B6F34" w:rsidP="00EB4472">
            <w:pPr>
              <w:pStyle w:val="NormalArial"/>
              <w:spacing w:before="120" w:after="120"/>
              <w:ind w:hanging="2"/>
              <w:rPr>
                <w:b/>
                <w:bCs/>
              </w:rPr>
            </w:pPr>
            <w:r w:rsidRPr="00E84000">
              <w:t>To be determined</w:t>
            </w:r>
          </w:p>
        </w:tc>
      </w:tr>
      <w:tr w:rsidR="006B6F34" w:rsidRPr="00F6614D" w14:paraId="6FAB4152" w14:textId="77777777" w:rsidTr="00EB4472">
        <w:trPr>
          <w:trHeight w:val="432"/>
        </w:trPr>
        <w:tc>
          <w:tcPr>
            <w:tcW w:w="2880" w:type="dxa"/>
            <w:shd w:val="clear" w:color="auto" w:fill="FFFFFF"/>
            <w:vAlign w:val="center"/>
          </w:tcPr>
          <w:p w14:paraId="0CCAF8FD" w14:textId="77777777" w:rsidR="006B6F34" w:rsidRPr="00E84000" w:rsidRDefault="006B6F34" w:rsidP="00EB4472">
            <w:pPr>
              <w:pStyle w:val="Header"/>
              <w:ind w:hanging="2"/>
            </w:pPr>
            <w:r w:rsidRPr="00E84000">
              <w:t>ERCOT Opinion</w:t>
            </w:r>
          </w:p>
        </w:tc>
        <w:tc>
          <w:tcPr>
            <w:tcW w:w="7560" w:type="dxa"/>
            <w:vAlign w:val="center"/>
          </w:tcPr>
          <w:p w14:paraId="61BECC2A" w14:textId="77777777" w:rsidR="006B6F34" w:rsidRPr="00E84000" w:rsidRDefault="006B6F34" w:rsidP="00EB4472">
            <w:pPr>
              <w:pStyle w:val="NormalArial"/>
              <w:spacing w:before="120" w:after="120"/>
              <w:ind w:hanging="2"/>
              <w:rPr>
                <w:b/>
                <w:bCs/>
              </w:rPr>
            </w:pPr>
            <w:r w:rsidRPr="00E84000">
              <w:t>To be determined</w:t>
            </w:r>
          </w:p>
        </w:tc>
      </w:tr>
      <w:tr w:rsidR="006B6F34" w:rsidRPr="00F6614D" w14:paraId="2CE3D992" w14:textId="77777777" w:rsidTr="00EB4472">
        <w:trPr>
          <w:trHeight w:val="432"/>
        </w:trPr>
        <w:tc>
          <w:tcPr>
            <w:tcW w:w="2880" w:type="dxa"/>
            <w:shd w:val="clear" w:color="auto" w:fill="FFFFFF"/>
            <w:vAlign w:val="center"/>
          </w:tcPr>
          <w:p w14:paraId="17F5CD5E" w14:textId="77777777" w:rsidR="006B6F34" w:rsidRPr="00E84000" w:rsidRDefault="006B6F34" w:rsidP="00EB4472">
            <w:pPr>
              <w:pStyle w:val="Header"/>
              <w:ind w:hanging="2"/>
            </w:pPr>
            <w:r w:rsidRPr="00E84000">
              <w:t>ERCOT Market Impact Statement</w:t>
            </w:r>
          </w:p>
        </w:tc>
        <w:tc>
          <w:tcPr>
            <w:tcW w:w="7560" w:type="dxa"/>
            <w:vAlign w:val="center"/>
          </w:tcPr>
          <w:p w14:paraId="4BD45C40" w14:textId="77777777" w:rsidR="006B6F34" w:rsidRPr="00E84000" w:rsidRDefault="006B6F34" w:rsidP="00EB4472">
            <w:pPr>
              <w:pStyle w:val="NormalArial"/>
              <w:spacing w:before="120" w:after="120"/>
              <w:ind w:hanging="2"/>
              <w:rPr>
                <w:b/>
                <w:bCs/>
              </w:rPr>
            </w:pPr>
            <w:r w:rsidRPr="00E84000">
              <w:t>To be determined</w:t>
            </w:r>
          </w:p>
        </w:tc>
      </w:tr>
    </w:tbl>
    <w:p w14:paraId="3C1E731B" w14:textId="77777777" w:rsidR="006B6F34" w:rsidRPr="00D85807" w:rsidRDefault="006B6F34" w:rsidP="006B6F3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B6F34" w14:paraId="6E4CCB84" w14:textId="77777777" w:rsidTr="00EB4472">
        <w:trPr>
          <w:cantSplit/>
          <w:trHeight w:val="432"/>
        </w:trPr>
        <w:tc>
          <w:tcPr>
            <w:tcW w:w="10440" w:type="dxa"/>
            <w:gridSpan w:val="2"/>
            <w:tcBorders>
              <w:top w:val="single" w:sz="4" w:space="0" w:color="auto"/>
            </w:tcBorders>
            <w:shd w:val="clear" w:color="auto" w:fill="FFFFFF"/>
            <w:vAlign w:val="center"/>
          </w:tcPr>
          <w:p w14:paraId="7732AE11" w14:textId="77777777" w:rsidR="006B6F34" w:rsidRDefault="006B6F34" w:rsidP="00EB4472">
            <w:pPr>
              <w:pStyle w:val="Header"/>
              <w:jc w:val="center"/>
            </w:pPr>
            <w:r>
              <w:t>Sponsor</w:t>
            </w:r>
          </w:p>
        </w:tc>
      </w:tr>
      <w:tr w:rsidR="006B6F34" w14:paraId="382351FF" w14:textId="77777777" w:rsidTr="00EB4472">
        <w:trPr>
          <w:cantSplit/>
          <w:trHeight w:val="432"/>
        </w:trPr>
        <w:tc>
          <w:tcPr>
            <w:tcW w:w="2880" w:type="dxa"/>
            <w:shd w:val="clear" w:color="auto" w:fill="FFFFFF"/>
            <w:vAlign w:val="center"/>
          </w:tcPr>
          <w:p w14:paraId="13288536" w14:textId="77777777" w:rsidR="006B6F34" w:rsidRPr="00B93CA0" w:rsidRDefault="006B6F34" w:rsidP="00EB4472">
            <w:pPr>
              <w:pStyle w:val="Header"/>
              <w:rPr>
                <w:bCs w:val="0"/>
              </w:rPr>
            </w:pPr>
            <w:r w:rsidRPr="00B93CA0">
              <w:rPr>
                <w:bCs w:val="0"/>
              </w:rPr>
              <w:t>Name</w:t>
            </w:r>
          </w:p>
        </w:tc>
        <w:tc>
          <w:tcPr>
            <w:tcW w:w="7560" w:type="dxa"/>
            <w:vAlign w:val="center"/>
          </w:tcPr>
          <w:p w14:paraId="148B1EA5" w14:textId="77777777" w:rsidR="006B6F34" w:rsidRDefault="006B6F34" w:rsidP="00EB4472">
            <w:pPr>
              <w:pStyle w:val="NormalArial"/>
            </w:pPr>
            <w:r>
              <w:t>Kennedy Meier / Joseph Younger / Derrick Davis</w:t>
            </w:r>
          </w:p>
        </w:tc>
      </w:tr>
      <w:tr w:rsidR="006B6F34" w14:paraId="0E9080D7" w14:textId="77777777" w:rsidTr="00EB4472">
        <w:trPr>
          <w:cantSplit/>
          <w:trHeight w:val="432"/>
        </w:trPr>
        <w:tc>
          <w:tcPr>
            <w:tcW w:w="2880" w:type="dxa"/>
            <w:shd w:val="clear" w:color="auto" w:fill="FFFFFF"/>
            <w:vAlign w:val="center"/>
          </w:tcPr>
          <w:p w14:paraId="3E0D6400" w14:textId="77777777" w:rsidR="006B6F34" w:rsidRPr="00B93CA0" w:rsidRDefault="006B6F34" w:rsidP="00EB4472">
            <w:pPr>
              <w:pStyle w:val="Header"/>
              <w:rPr>
                <w:bCs w:val="0"/>
              </w:rPr>
            </w:pPr>
            <w:r w:rsidRPr="00B93CA0">
              <w:rPr>
                <w:bCs w:val="0"/>
              </w:rPr>
              <w:t>E-mail Address</w:t>
            </w:r>
          </w:p>
        </w:tc>
        <w:tc>
          <w:tcPr>
            <w:tcW w:w="7560" w:type="dxa"/>
            <w:vAlign w:val="center"/>
          </w:tcPr>
          <w:p w14:paraId="22C22EF7" w14:textId="77777777" w:rsidR="006B6F34" w:rsidRDefault="00041347" w:rsidP="00EB4472">
            <w:pPr>
              <w:pStyle w:val="NormalArial"/>
            </w:pPr>
            <w:hyperlink r:id="rId20" w:history="1">
              <w:r w:rsidR="006B6F34" w:rsidRPr="00BB0ED2">
                <w:rPr>
                  <w:rStyle w:val="Hyperlink"/>
                </w:rPr>
                <w:t>Kennedy.Meier@ercot.com</w:t>
              </w:r>
            </w:hyperlink>
            <w:r w:rsidR="006B6F34">
              <w:t xml:space="preserve"> / </w:t>
            </w:r>
            <w:hyperlink r:id="rId21" w:history="1">
              <w:r w:rsidR="006B6F34" w:rsidRPr="002E53A2">
                <w:rPr>
                  <w:rStyle w:val="Hyperlink"/>
                </w:rPr>
                <w:t>Joseph.Younger@texasre.org</w:t>
              </w:r>
            </w:hyperlink>
            <w:r w:rsidR="006B6F34">
              <w:t xml:space="preserve"> / </w:t>
            </w:r>
            <w:hyperlink r:id="rId22" w:history="1">
              <w:r w:rsidR="006B6F34" w:rsidRPr="002E53A2">
                <w:rPr>
                  <w:rStyle w:val="Hyperlink"/>
                </w:rPr>
                <w:t>Derrick.Davis@texasre.org</w:t>
              </w:r>
            </w:hyperlink>
            <w:r w:rsidR="006B6F34">
              <w:t xml:space="preserve"> </w:t>
            </w:r>
          </w:p>
        </w:tc>
      </w:tr>
      <w:tr w:rsidR="006B6F34" w14:paraId="5319DAC2" w14:textId="77777777" w:rsidTr="00EB4472">
        <w:trPr>
          <w:cantSplit/>
          <w:trHeight w:val="432"/>
        </w:trPr>
        <w:tc>
          <w:tcPr>
            <w:tcW w:w="2880" w:type="dxa"/>
            <w:shd w:val="clear" w:color="auto" w:fill="FFFFFF"/>
            <w:vAlign w:val="center"/>
          </w:tcPr>
          <w:p w14:paraId="58AB7A0B" w14:textId="77777777" w:rsidR="006B6F34" w:rsidRPr="00B93CA0" w:rsidRDefault="006B6F34" w:rsidP="00EB4472">
            <w:pPr>
              <w:pStyle w:val="Header"/>
              <w:rPr>
                <w:bCs w:val="0"/>
              </w:rPr>
            </w:pPr>
            <w:r w:rsidRPr="00B93CA0">
              <w:rPr>
                <w:bCs w:val="0"/>
              </w:rPr>
              <w:t>Company</w:t>
            </w:r>
          </w:p>
        </w:tc>
        <w:tc>
          <w:tcPr>
            <w:tcW w:w="7560" w:type="dxa"/>
            <w:vAlign w:val="center"/>
          </w:tcPr>
          <w:p w14:paraId="4575CBD7" w14:textId="77777777" w:rsidR="006B6F34" w:rsidRDefault="006B6F34" w:rsidP="00EB4472">
            <w:pPr>
              <w:pStyle w:val="NormalArial"/>
            </w:pPr>
            <w:r>
              <w:t>ERCOT / Texas Reliability Entity, Inc.</w:t>
            </w:r>
          </w:p>
        </w:tc>
      </w:tr>
      <w:tr w:rsidR="006B6F34" w14:paraId="606E6AE3" w14:textId="77777777" w:rsidTr="00EB4472">
        <w:trPr>
          <w:cantSplit/>
          <w:trHeight w:val="432"/>
        </w:trPr>
        <w:tc>
          <w:tcPr>
            <w:tcW w:w="2880" w:type="dxa"/>
            <w:tcBorders>
              <w:bottom w:val="single" w:sz="4" w:space="0" w:color="auto"/>
            </w:tcBorders>
            <w:shd w:val="clear" w:color="auto" w:fill="FFFFFF"/>
            <w:vAlign w:val="center"/>
          </w:tcPr>
          <w:p w14:paraId="21EA34A5" w14:textId="77777777" w:rsidR="006B6F34" w:rsidRPr="00B93CA0" w:rsidRDefault="006B6F34" w:rsidP="00EB4472">
            <w:pPr>
              <w:pStyle w:val="Header"/>
              <w:rPr>
                <w:bCs w:val="0"/>
              </w:rPr>
            </w:pPr>
            <w:r w:rsidRPr="00B93CA0">
              <w:rPr>
                <w:bCs w:val="0"/>
              </w:rPr>
              <w:t>Phone Number</w:t>
            </w:r>
          </w:p>
        </w:tc>
        <w:tc>
          <w:tcPr>
            <w:tcW w:w="7560" w:type="dxa"/>
            <w:tcBorders>
              <w:bottom w:val="single" w:sz="4" w:space="0" w:color="auto"/>
            </w:tcBorders>
            <w:vAlign w:val="center"/>
          </w:tcPr>
          <w:p w14:paraId="30F2748F" w14:textId="77777777" w:rsidR="006B6F34" w:rsidRDefault="006B6F34" w:rsidP="00EB4472">
            <w:pPr>
              <w:pStyle w:val="NormalArial"/>
            </w:pPr>
            <w:r>
              <w:t>512-275-7613 / 512-583-4939 / 512-583-4923</w:t>
            </w:r>
          </w:p>
        </w:tc>
      </w:tr>
      <w:tr w:rsidR="006B6F34" w14:paraId="2475641D" w14:textId="77777777" w:rsidTr="00EB4472">
        <w:trPr>
          <w:cantSplit/>
          <w:trHeight w:val="432"/>
        </w:trPr>
        <w:tc>
          <w:tcPr>
            <w:tcW w:w="2880" w:type="dxa"/>
            <w:shd w:val="clear" w:color="auto" w:fill="FFFFFF"/>
            <w:vAlign w:val="center"/>
          </w:tcPr>
          <w:p w14:paraId="0707779C" w14:textId="77777777" w:rsidR="006B6F34" w:rsidRPr="00B93CA0" w:rsidRDefault="006B6F34" w:rsidP="00EB4472">
            <w:pPr>
              <w:pStyle w:val="Header"/>
              <w:rPr>
                <w:bCs w:val="0"/>
              </w:rPr>
            </w:pPr>
            <w:r>
              <w:rPr>
                <w:bCs w:val="0"/>
              </w:rPr>
              <w:t>Cell</w:t>
            </w:r>
            <w:r w:rsidRPr="00B93CA0">
              <w:rPr>
                <w:bCs w:val="0"/>
              </w:rPr>
              <w:t xml:space="preserve"> Number</w:t>
            </w:r>
          </w:p>
        </w:tc>
        <w:tc>
          <w:tcPr>
            <w:tcW w:w="7560" w:type="dxa"/>
            <w:vAlign w:val="center"/>
          </w:tcPr>
          <w:p w14:paraId="448459CA" w14:textId="77777777" w:rsidR="006B6F34" w:rsidRDefault="006B6F34" w:rsidP="00EB4472">
            <w:pPr>
              <w:pStyle w:val="NormalArial"/>
            </w:pPr>
          </w:p>
        </w:tc>
      </w:tr>
      <w:tr w:rsidR="006B6F34" w14:paraId="0128AD1F" w14:textId="77777777" w:rsidTr="00EB4472">
        <w:trPr>
          <w:cantSplit/>
          <w:trHeight w:val="432"/>
        </w:trPr>
        <w:tc>
          <w:tcPr>
            <w:tcW w:w="2880" w:type="dxa"/>
            <w:tcBorders>
              <w:bottom w:val="single" w:sz="4" w:space="0" w:color="auto"/>
            </w:tcBorders>
            <w:shd w:val="clear" w:color="auto" w:fill="FFFFFF"/>
            <w:vAlign w:val="center"/>
          </w:tcPr>
          <w:p w14:paraId="468E7C2F" w14:textId="77777777" w:rsidR="006B6F34" w:rsidRPr="00B93CA0" w:rsidRDefault="006B6F34" w:rsidP="00EB4472">
            <w:pPr>
              <w:pStyle w:val="Header"/>
              <w:rPr>
                <w:bCs w:val="0"/>
              </w:rPr>
            </w:pPr>
            <w:r>
              <w:rPr>
                <w:bCs w:val="0"/>
              </w:rPr>
              <w:t>Market Segment</w:t>
            </w:r>
          </w:p>
        </w:tc>
        <w:tc>
          <w:tcPr>
            <w:tcW w:w="7560" w:type="dxa"/>
            <w:tcBorders>
              <w:bottom w:val="single" w:sz="4" w:space="0" w:color="auto"/>
            </w:tcBorders>
            <w:vAlign w:val="center"/>
          </w:tcPr>
          <w:p w14:paraId="633EF422" w14:textId="77777777" w:rsidR="006B6F34" w:rsidRDefault="006B6F34" w:rsidP="00EB4472">
            <w:pPr>
              <w:pStyle w:val="NormalArial"/>
            </w:pPr>
            <w:r>
              <w:t>Not Applicable</w:t>
            </w:r>
          </w:p>
        </w:tc>
      </w:tr>
    </w:tbl>
    <w:p w14:paraId="10863FE7" w14:textId="77777777" w:rsidR="006B6F34" w:rsidRPr="00D56D61" w:rsidRDefault="006B6F34" w:rsidP="006B6F3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B6F34" w:rsidRPr="00D56D61" w14:paraId="18E95C1C" w14:textId="77777777" w:rsidTr="00EB4472">
        <w:trPr>
          <w:cantSplit/>
          <w:trHeight w:val="432"/>
        </w:trPr>
        <w:tc>
          <w:tcPr>
            <w:tcW w:w="10440" w:type="dxa"/>
            <w:gridSpan w:val="2"/>
            <w:vAlign w:val="center"/>
          </w:tcPr>
          <w:p w14:paraId="094E38E5" w14:textId="77777777" w:rsidR="006B6F34" w:rsidRPr="007C199B" w:rsidRDefault="006B6F34" w:rsidP="00EB4472">
            <w:pPr>
              <w:pStyle w:val="NormalArial"/>
              <w:jc w:val="center"/>
              <w:rPr>
                <w:b/>
              </w:rPr>
            </w:pPr>
            <w:r w:rsidRPr="007C199B">
              <w:rPr>
                <w:b/>
              </w:rPr>
              <w:t>Market Rules Staff Contact</w:t>
            </w:r>
          </w:p>
        </w:tc>
      </w:tr>
      <w:tr w:rsidR="006B6F34" w:rsidRPr="00D56D61" w14:paraId="2F564962" w14:textId="77777777" w:rsidTr="00EB4472">
        <w:trPr>
          <w:cantSplit/>
          <w:trHeight w:val="432"/>
        </w:trPr>
        <w:tc>
          <w:tcPr>
            <w:tcW w:w="2880" w:type="dxa"/>
            <w:vAlign w:val="center"/>
          </w:tcPr>
          <w:p w14:paraId="4B7F4EC3" w14:textId="77777777" w:rsidR="006B6F34" w:rsidRPr="007C199B" w:rsidRDefault="006B6F34" w:rsidP="00EB4472">
            <w:pPr>
              <w:pStyle w:val="NormalArial"/>
              <w:rPr>
                <w:b/>
              </w:rPr>
            </w:pPr>
            <w:r w:rsidRPr="007C199B">
              <w:rPr>
                <w:b/>
              </w:rPr>
              <w:t>Name</w:t>
            </w:r>
          </w:p>
        </w:tc>
        <w:tc>
          <w:tcPr>
            <w:tcW w:w="7560" w:type="dxa"/>
            <w:vAlign w:val="center"/>
          </w:tcPr>
          <w:p w14:paraId="6DFD73F4" w14:textId="77777777" w:rsidR="006B6F34" w:rsidRPr="00D56D61" w:rsidRDefault="006B6F34" w:rsidP="00EB4472">
            <w:pPr>
              <w:pStyle w:val="NormalArial"/>
            </w:pPr>
            <w:r>
              <w:t>Brittney Albracht</w:t>
            </w:r>
          </w:p>
        </w:tc>
      </w:tr>
      <w:tr w:rsidR="006B6F34" w:rsidRPr="00D56D61" w14:paraId="1E8A0F78" w14:textId="77777777" w:rsidTr="00EB4472">
        <w:trPr>
          <w:cantSplit/>
          <w:trHeight w:val="432"/>
        </w:trPr>
        <w:tc>
          <w:tcPr>
            <w:tcW w:w="2880" w:type="dxa"/>
            <w:vAlign w:val="center"/>
          </w:tcPr>
          <w:p w14:paraId="1C4A0441" w14:textId="77777777" w:rsidR="006B6F34" w:rsidRPr="007C199B" w:rsidRDefault="006B6F34" w:rsidP="00EB4472">
            <w:pPr>
              <w:pStyle w:val="NormalArial"/>
              <w:rPr>
                <w:b/>
              </w:rPr>
            </w:pPr>
            <w:r w:rsidRPr="007C199B">
              <w:rPr>
                <w:b/>
              </w:rPr>
              <w:t>E-Mail Address</w:t>
            </w:r>
          </w:p>
        </w:tc>
        <w:tc>
          <w:tcPr>
            <w:tcW w:w="7560" w:type="dxa"/>
            <w:vAlign w:val="center"/>
          </w:tcPr>
          <w:p w14:paraId="5E91E84F" w14:textId="77777777" w:rsidR="006B6F34" w:rsidRPr="00D56D61" w:rsidRDefault="00041347" w:rsidP="00EB4472">
            <w:pPr>
              <w:pStyle w:val="NormalArial"/>
            </w:pPr>
            <w:hyperlink r:id="rId23" w:history="1">
              <w:r w:rsidR="006B6F34" w:rsidRPr="001153FD">
                <w:rPr>
                  <w:rStyle w:val="Hyperlink"/>
                </w:rPr>
                <w:t>Brittney.Albracht@ercot.com</w:t>
              </w:r>
            </w:hyperlink>
            <w:r w:rsidR="006B6F34">
              <w:t xml:space="preserve"> </w:t>
            </w:r>
          </w:p>
        </w:tc>
      </w:tr>
      <w:tr w:rsidR="006B6F34" w:rsidRPr="005370B5" w14:paraId="7C00C457" w14:textId="77777777" w:rsidTr="00EB4472">
        <w:trPr>
          <w:cantSplit/>
          <w:trHeight w:val="432"/>
        </w:trPr>
        <w:tc>
          <w:tcPr>
            <w:tcW w:w="2880" w:type="dxa"/>
            <w:vAlign w:val="center"/>
          </w:tcPr>
          <w:p w14:paraId="3180303B" w14:textId="77777777" w:rsidR="006B6F34" w:rsidRPr="007C199B" w:rsidRDefault="006B6F34" w:rsidP="00EB4472">
            <w:pPr>
              <w:pStyle w:val="NormalArial"/>
              <w:rPr>
                <w:b/>
              </w:rPr>
            </w:pPr>
            <w:r w:rsidRPr="007C199B">
              <w:rPr>
                <w:b/>
              </w:rPr>
              <w:t>Phone Number</w:t>
            </w:r>
          </w:p>
        </w:tc>
        <w:tc>
          <w:tcPr>
            <w:tcW w:w="7560" w:type="dxa"/>
            <w:vAlign w:val="center"/>
          </w:tcPr>
          <w:p w14:paraId="1DC725C5" w14:textId="77777777" w:rsidR="006B6F34" w:rsidRDefault="006B6F34" w:rsidP="00EB4472">
            <w:pPr>
              <w:pStyle w:val="NormalArial"/>
            </w:pPr>
            <w:r>
              <w:t>512-225-7027</w:t>
            </w:r>
          </w:p>
        </w:tc>
      </w:tr>
    </w:tbl>
    <w:p w14:paraId="44792C46" w14:textId="77777777" w:rsidR="006B6F34" w:rsidRDefault="006B6F34" w:rsidP="006B6F3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B6F34" w14:paraId="77BEFCDB" w14:textId="77777777" w:rsidTr="00EB447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7A45E35" w14:textId="77777777" w:rsidR="006B6F34" w:rsidRDefault="006B6F34" w:rsidP="00EB4472">
            <w:pPr>
              <w:pStyle w:val="NormalArial"/>
              <w:ind w:hanging="2"/>
              <w:jc w:val="center"/>
              <w:rPr>
                <w:b/>
              </w:rPr>
            </w:pPr>
            <w:r>
              <w:rPr>
                <w:b/>
              </w:rPr>
              <w:t>Comments Received</w:t>
            </w:r>
          </w:p>
        </w:tc>
      </w:tr>
      <w:tr w:rsidR="006B6F34" w14:paraId="35DAC0DA" w14:textId="77777777" w:rsidTr="00EB447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F74315" w14:textId="77777777" w:rsidR="006B6F34" w:rsidRDefault="006B6F34" w:rsidP="00EB4472">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CD581A0" w14:textId="77777777" w:rsidR="006B6F34" w:rsidRDefault="006B6F34" w:rsidP="00EB4472">
            <w:pPr>
              <w:pStyle w:val="NormalArial"/>
              <w:ind w:hanging="2"/>
              <w:rPr>
                <w:b/>
              </w:rPr>
            </w:pPr>
            <w:r>
              <w:rPr>
                <w:b/>
              </w:rPr>
              <w:t>Comment Summary</w:t>
            </w:r>
          </w:p>
        </w:tc>
      </w:tr>
      <w:tr w:rsidR="00043F3D" w14:paraId="65CDA1F6" w14:textId="77777777" w:rsidTr="00EB447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9F3A3E8" w14:textId="51F98C4E" w:rsidR="00043F3D" w:rsidRDefault="00043F3D" w:rsidP="00EB4472">
            <w:pPr>
              <w:pStyle w:val="Header"/>
              <w:rPr>
                <w:b w:val="0"/>
                <w:bCs w:val="0"/>
              </w:rPr>
            </w:pPr>
            <w:r>
              <w:rPr>
                <w:b w:val="0"/>
                <w:bCs w:val="0"/>
              </w:rPr>
              <w:t>Reliant Energy 081424</w:t>
            </w:r>
          </w:p>
        </w:tc>
        <w:tc>
          <w:tcPr>
            <w:tcW w:w="7560" w:type="dxa"/>
            <w:tcBorders>
              <w:top w:val="single" w:sz="4" w:space="0" w:color="auto"/>
              <w:left w:val="single" w:sz="4" w:space="0" w:color="auto"/>
              <w:bottom w:val="single" w:sz="4" w:space="0" w:color="auto"/>
              <w:right w:val="single" w:sz="4" w:space="0" w:color="auto"/>
            </w:tcBorders>
            <w:vAlign w:val="center"/>
          </w:tcPr>
          <w:p w14:paraId="32E3BCC5" w14:textId="2981F1F9" w:rsidR="00043F3D" w:rsidRDefault="00043F3D" w:rsidP="00043F3D">
            <w:pPr>
              <w:pStyle w:val="NormalArial"/>
              <w:spacing w:before="120" w:after="120"/>
            </w:pPr>
            <w:r>
              <w:t xml:space="preserve">Restored the requirement for ERCOT to provide notice to Market Participants (i.e. the Disclosing Party) before ERCOT discloses </w:t>
            </w:r>
            <w:r w:rsidRPr="00182057">
              <w:t>Protected Information or ECEII</w:t>
            </w:r>
            <w:r>
              <w:t xml:space="preserve"> belonging to that Market Participant to FERC, NERC</w:t>
            </w:r>
            <w:r w:rsidRPr="00182057">
              <w:t>, the NERC Regional Entit</w:t>
            </w:r>
            <w:r>
              <w:t xml:space="preserve">y, the CFTC, or a </w:t>
            </w:r>
            <w:r w:rsidRPr="00182057">
              <w:t>Governmental Cybersecurity Oversight Agency</w:t>
            </w:r>
            <w:r>
              <w:t xml:space="preserve">; removed the requirement for ERCOT to obtain a protective order for disclosures of </w:t>
            </w:r>
            <w:r w:rsidRPr="00182057">
              <w:t>Protected Information or ECEII</w:t>
            </w:r>
            <w:r>
              <w:t xml:space="preserve"> to FERC</w:t>
            </w:r>
          </w:p>
        </w:tc>
      </w:tr>
      <w:tr w:rsidR="00043F3D" w14:paraId="1C548A61" w14:textId="77777777" w:rsidTr="00EB447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08671C1" w14:textId="3D70FB4F" w:rsidR="00043F3D" w:rsidRDefault="00043F3D" w:rsidP="00EB4472">
            <w:pPr>
              <w:pStyle w:val="Header"/>
              <w:rPr>
                <w:b w:val="0"/>
                <w:bCs w:val="0"/>
              </w:rPr>
            </w:pPr>
            <w:r>
              <w:rPr>
                <w:b w:val="0"/>
                <w:bCs w:val="0"/>
              </w:rPr>
              <w:t>Reliant Energy 071924</w:t>
            </w:r>
          </w:p>
        </w:tc>
        <w:tc>
          <w:tcPr>
            <w:tcW w:w="7560" w:type="dxa"/>
            <w:tcBorders>
              <w:top w:val="single" w:sz="4" w:space="0" w:color="auto"/>
              <w:left w:val="single" w:sz="4" w:space="0" w:color="auto"/>
              <w:bottom w:val="single" w:sz="4" w:space="0" w:color="auto"/>
              <w:right w:val="single" w:sz="4" w:space="0" w:color="auto"/>
            </w:tcBorders>
            <w:vAlign w:val="center"/>
          </w:tcPr>
          <w:p w14:paraId="70C6F93D" w14:textId="08EDC9AD" w:rsidR="00043F3D" w:rsidRDefault="00E666C9" w:rsidP="00E666C9">
            <w:pPr>
              <w:pStyle w:val="NormalArial"/>
              <w:spacing w:before="120" w:after="120"/>
            </w:pPr>
            <w:r>
              <w:t>Restored the exclusion to remove the requirement for ERCOT to provide notice to Market Participant</w:t>
            </w:r>
            <w:r w:rsidRPr="00BE276A">
              <w:t xml:space="preserve">s for disclosures of ERCOT </w:t>
            </w:r>
            <w:r w:rsidRPr="00BE276A">
              <w:lastRenderedPageBreak/>
              <w:t>ECEII or</w:t>
            </w:r>
            <w:r>
              <w:t xml:space="preserve"> protected information to </w:t>
            </w:r>
            <w:r w:rsidRPr="008A33B0">
              <w:t>CFTC</w:t>
            </w:r>
            <w:r>
              <w:t xml:space="preserve"> to ensure ERCOT remains compliant with CFTC orders</w:t>
            </w:r>
          </w:p>
        </w:tc>
      </w:tr>
      <w:tr w:rsidR="006B6F34" w14:paraId="687B1369" w14:textId="77777777" w:rsidTr="00EB447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42529FD" w14:textId="2F07137D" w:rsidR="006B6F34" w:rsidRDefault="00E84000" w:rsidP="00EB4472">
            <w:pPr>
              <w:pStyle w:val="Header"/>
              <w:rPr>
                <w:b w:val="0"/>
                <w:bCs w:val="0"/>
              </w:rPr>
            </w:pPr>
            <w:r>
              <w:rPr>
                <w:b w:val="0"/>
                <w:bCs w:val="0"/>
              </w:rPr>
              <w:lastRenderedPageBreak/>
              <w:t>Oncor 101424</w:t>
            </w:r>
          </w:p>
        </w:tc>
        <w:tc>
          <w:tcPr>
            <w:tcW w:w="7560" w:type="dxa"/>
            <w:tcBorders>
              <w:top w:val="single" w:sz="4" w:space="0" w:color="auto"/>
              <w:left w:val="single" w:sz="4" w:space="0" w:color="auto"/>
              <w:bottom w:val="single" w:sz="4" w:space="0" w:color="auto"/>
              <w:right w:val="single" w:sz="4" w:space="0" w:color="auto"/>
            </w:tcBorders>
            <w:vAlign w:val="center"/>
          </w:tcPr>
          <w:p w14:paraId="40C88AA1" w14:textId="36AB61E5" w:rsidR="00C76B30" w:rsidRDefault="00B507BA" w:rsidP="00B507BA">
            <w:pPr>
              <w:pStyle w:val="NormalArial"/>
              <w:spacing w:before="120" w:after="120"/>
              <w:ind w:hanging="2"/>
            </w:pPr>
            <w:r>
              <w:t xml:space="preserve">Proposed that the existing language remain in effect; added a requirement that ERCOT to publicly post and maintain on its website the categories of Protected Information/ECEII it is disclosing to FERC, NERC, and TRE in lieu of individually notifying the Disclosing Parties that provided this Protected Information/ECEII to ERCOT; </w:t>
            </w:r>
            <w:r w:rsidR="00C76B30">
              <w:t>restor</w:t>
            </w:r>
            <w:r>
              <w:t>ed</w:t>
            </w:r>
            <w:r w:rsidR="00C76B30">
              <w:t xml:space="preserve"> the requirement for ERCOT only to disclose PI/ECEII to FERC, NERC, or TRE if the disclosure is required for adherence to a regulatory requirement</w:t>
            </w:r>
            <w:r>
              <w:t xml:space="preserve">; and </w:t>
            </w:r>
            <w:r w:rsidR="00C76B30">
              <w:t>clarif</w:t>
            </w:r>
            <w:r>
              <w:t>ied</w:t>
            </w:r>
            <w:r w:rsidR="00C76B30">
              <w:t xml:space="preserve"> that “applicable regulatory requirement” means requirements imposed by FERC pursuant to the Federal Power Act</w:t>
            </w:r>
          </w:p>
        </w:tc>
      </w:tr>
    </w:tbl>
    <w:p w14:paraId="54A48394" w14:textId="77777777" w:rsidR="006B6F34" w:rsidRPr="00D85807" w:rsidRDefault="006B6F34" w:rsidP="006B6F3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B6F34" w:rsidRPr="001B6509" w14:paraId="4F79211C" w14:textId="77777777" w:rsidTr="00EB4472">
        <w:trPr>
          <w:trHeight w:val="350"/>
        </w:trPr>
        <w:tc>
          <w:tcPr>
            <w:tcW w:w="10440" w:type="dxa"/>
            <w:tcBorders>
              <w:bottom w:val="single" w:sz="4" w:space="0" w:color="auto"/>
            </w:tcBorders>
            <w:shd w:val="clear" w:color="auto" w:fill="FFFFFF"/>
            <w:vAlign w:val="center"/>
          </w:tcPr>
          <w:p w14:paraId="465895D7" w14:textId="77777777" w:rsidR="006B6F34" w:rsidRPr="001B6509" w:rsidRDefault="006B6F34" w:rsidP="00EB4472">
            <w:pPr>
              <w:tabs>
                <w:tab w:val="center" w:pos="4320"/>
                <w:tab w:val="right" w:pos="8640"/>
              </w:tabs>
              <w:jc w:val="center"/>
              <w:rPr>
                <w:rFonts w:ascii="Arial" w:hAnsi="Arial"/>
                <w:b/>
                <w:bCs/>
              </w:rPr>
            </w:pPr>
            <w:r w:rsidRPr="001B6509">
              <w:rPr>
                <w:rFonts w:ascii="Arial" w:hAnsi="Arial"/>
                <w:b/>
                <w:bCs/>
              </w:rPr>
              <w:t>Market Rules Notes</w:t>
            </w:r>
          </w:p>
        </w:tc>
      </w:tr>
    </w:tbl>
    <w:p w14:paraId="3CA0B72C" w14:textId="77777777" w:rsidR="009B5714" w:rsidRPr="009C5401" w:rsidRDefault="009B5714" w:rsidP="00EB4472">
      <w:pPr>
        <w:spacing w:before="120" w:after="120"/>
        <w:rPr>
          <w:rFonts w:ascii="Arial" w:hAnsi="Arial" w:cs="Arial"/>
        </w:rPr>
      </w:pPr>
      <w:r w:rsidRPr="009C5401">
        <w:rPr>
          <w:rFonts w:ascii="Arial" w:hAnsi="Arial" w:cs="Arial"/>
        </w:rPr>
        <w:t>Please note that the following NPRR(s) also propose revisions to the following section(s):</w:t>
      </w:r>
    </w:p>
    <w:p w14:paraId="7C9FDC30" w14:textId="6B506AAE" w:rsidR="009B5714" w:rsidRPr="009B5714" w:rsidRDefault="009B5714" w:rsidP="00EB4472">
      <w:pPr>
        <w:pStyle w:val="ListParagraph"/>
        <w:numPr>
          <w:ilvl w:val="0"/>
          <w:numId w:val="22"/>
        </w:numPr>
        <w:tabs>
          <w:tab w:val="num" w:pos="0"/>
        </w:tabs>
        <w:spacing w:before="120" w:after="120"/>
        <w:rPr>
          <w:rFonts w:ascii="Arial" w:hAnsi="Arial" w:cs="Arial"/>
        </w:rPr>
      </w:pPr>
      <w:r w:rsidRPr="009B5714">
        <w:rPr>
          <w:rFonts w:ascii="Arial" w:hAnsi="Arial" w:cs="Arial"/>
        </w:rPr>
        <w:t>NPRR1252, Pre-notice for Sharing of Some Information, Addition of Research and Innovation Partner, Clarifying Notice Requirements</w:t>
      </w:r>
    </w:p>
    <w:p w14:paraId="1BCF0909" w14:textId="77777777" w:rsidR="009B5714" w:rsidRPr="008D66B4" w:rsidRDefault="009B5714" w:rsidP="00EB4472">
      <w:pPr>
        <w:pStyle w:val="ListParagraph"/>
        <w:numPr>
          <w:ilvl w:val="0"/>
          <w:numId w:val="23"/>
        </w:numPr>
        <w:spacing w:before="120" w:after="120"/>
        <w:ind w:left="1440"/>
        <w:rPr>
          <w:rFonts w:ascii="Arial" w:hAnsi="Arial" w:cs="Arial"/>
        </w:rPr>
      </w:pPr>
      <w:r w:rsidRPr="008D66B4">
        <w:rPr>
          <w:rFonts w:ascii="Arial" w:hAnsi="Arial" w:cs="Arial"/>
        </w:rPr>
        <w:t>Section 1.3.5</w:t>
      </w:r>
    </w:p>
    <w:p w14:paraId="709A71D0" w14:textId="77777777" w:rsidR="009B5714" w:rsidRPr="008D66B4" w:rsidRDefault="009B5714" w:rsidP="009B5714">
      <w:pPr>
        <w:pStyle w:val="ListParagraph"/>
        <w:numPr>
          <w:ilvl w:val="0"/>
          <w:numId w:val="23"/>
        </w:numPr>
        <w:spacing w:before="120" w:after="120"/>
        <w:ind w:left="1440"/>
        <w:rPr>
          <w:rFonts w:ascii="Arial" w:hAnsi="Arial" w:cs="Arial"/>
        </w:rPr>
      </w:pPr>
      <w:r w:rsidRPr="008D66B4">
        <w:rPr>
          <w:rFonts w:ascii="Arial" w:hAnsi="Arial" w:cs="Arial"/>
        </w:rPr>
        <w:t>Section 1.3.6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701BB5E3" w14:textId="3AEF0CAA" w:rsidR="009012E5" w:rsidRDefault="009012E5" w:rsidP="009012E5">
      <w:pPr>
        <w:pStyle w:val="H3"/>
      </w:pPr>
      <w:bookmarkStart w:id="3" w:name="_Toc113073425"/>
      <w:bookmarkStart w:id="4" w:name="_Toc141685011"/>
      <w:bookmarkStart w:id="5" w:name="_Toc73088726"/>
      <w:r>
        <w:t>1.3.4</w:t>
      </w:r>
      <w:r>
        <w:tab/>
        <w:t>Protecting Disclosures to the PUCT,</w:t>
      </w:r>
      <w:ins w:id="6" w:author="ERCOT and TRE" w:date="2024-07-24T09:49:00Z">
        <w:r w:rsidR="0091250B">
          <w:t xml:space="preserve"> FERC,</w:t>
        </w:r>
      </w:ins>
      <w:r w:rsidR="00567D25">
        <w:t xml:space="preserve"> </w:t>
      </w:r>
      <w:r>
        <w:t>CFTC, Governmental Cybersecurity Oversight Agencies, and Other Governmental Authorities</w:t>
      </w:r>
      <w:bookmarkEnd w:id="3"/>
      <w:bookmarkEnd w:id="4"/>
      <w:bookmarkEnd w:id="5"/>
    </w:p>
    <w:p w14:paraId="721DBABA" w14:textId="77777777" w:rsidR="009012E5" w:rsidRPr="008A33B0" w:rsidRDefault="009012E5" w:rsidP="009012E5">
      <w:pPr>
        <w:pStyle w:val="BodyText"/>
        <w:ind w:left="720" w:hanging="720"/>
      </w:pPr>
      <w:r w:rsidRPr="008A33B0">
        <w:t>(1)</w:t>
      </w:r>
      <w:r w:rsidRPr="008A33B0">
        <w:tab/>
        <w:t xml:space="preserve">Any disclosure that a Receiving Party makes to the PUCT must be made under applicable PUCT rules.  For any disclosure of Protected Information or ECEII to the PUCT outside the scope of subsection (e) of P.U.C. </w:t>
      </w:r>
      <w:r w:rsidRPr="008A33B0">
        <w:rPr>
          <w:smallCaps/>
        </w:rPr>
        <w:t>Subst. R.</w:t>
      </w:r>
      <w:r w:rsidRPr="008A33B0">
        <w:t xml:space="preserve"> 25.362, Electric Reliability Council of Texas (ERCOT) Governance, the Receiving Party must file that Protected Information or ECEII as confidential pursuant to subsection (d) of P.U.C. </w:t>
      </w:r>
      <w:r w:rsidRPr="008A33B0">
        <w:rPr>
          <w:smallCaps/>
        </w:rPr>
        <w:t>Proc. R.</w:t>
      </w:r>
      <w:r w:rsidRPr="008A33B0">
        <w:t xml:space="preserve"> 22.71, Filing of Pleadings, Documents, and Other Materials.  </w:t>
      </w:r>
    </w:p>
    <w:p w14:paraId="799155BF" w14:textId="77777777" w:rsidR="009012E5" w:rsidRPr="008A33B0" w:rsidRDefault="009012E5" w:rsidP="009012E5">
      <w:pPr>
        <w:pStyle w:val="BodyText"/>
        <w:ind w:left="720" w:hanging="720"/>
      </w:pPr>
      <w:r w:rsidRPr="008A33B0">
        <w:t>(2)</w:t>
      </w:r>
      <w:r w:rsidRPr="008A33B0">
        <w:tab/>
        <w:t>For any disclosure of Protected Information to the Commodity Futures Trading Commission (CFTC) pursuant to a request made under the CFTC’s authority in accordance with the Commodity Exchange Act and the CFTC’s regulations, ERCOT, as the Receiving Party, shall timely submit to the CFTC a written request for confidential treatment of the Protected Information in accordance with the applicable provisions of the Commodity Exchange Act and CFTC regulations.</w:t>
      </w:r>
    </w:p>
    <w:p w14:paraId="57937B0B" w14:textId="77777777" w:rsidR="009012E5" w:rsidRPr="004F6BB6" w:rsidRDefault="009012E5" w:rsidP="009012E5">
      <w:pPr>
        <w:pStyle w:val="BodyText"/>
        <w:ind w:left="720" w:hanging="720"/>
      </w:pPr>
      <w:r>
        <w:t>(3)</w:t>
      </w:r>
      <w:r>
        <w:tab/>
        <w:t>Before making a disclosure of Protected Information involving a Cybersecurity Incident to a</w:t>
      </w:r>
      <w:r w:rsidRPr="00EB1157">
        <w:t xml:space="preserve"> </w:t>
      </w:r>
      <w:r>
        <w:t>Governmental</w:t>
      </w:r>
      <w:r w:rsidRPr="00EB1157">
        <w:t xml:space="preserve"> </w:t>
      </w:r>
      <w:r>
        <w:t>Cybersecurity Oversight</w:t>
      </w:r>
      <w:r w:rsidRPr="00EB1157">
        <w:t xml:space="preserve"> </w:t>
      </w:r>
      <w:r>
        <w:t>A</w:t>
      </w:r>
      <w:r w:rsidRPr="00EB1157">
        <w:t>gency</w:t>
      </w:r>
      <w:r>
        <w:t xml:space="preserve"> or delegated entity</w:t>
      </w:r>
      <w:r w:rsidRPr="00EB1157">
        <w:t xml:space="preserve"> for the purpose of ensuring the safety and/or security of the ERCOT System or ERCOT</w:t>
      </w:r>
      <w:r>
        <w:t xml:space="preserve">’s ability to perform functions of an independent organization under the Public Utility Regulatory Act </w:t>
      </w:r>
      <w:r>
        <w:lastRenderedPageBreak/>
        <w:t>(PURA)</w:t>
      </w:r>
      <w:r w:rsidRPr="00EB1157">
        <w:t xml:space="preserve">, ERCOT, as the Receiving Party, will obtain adequate assurance from such </w:t>
      </w:r>
      <w:r>
        <w:t>Governmental</w:t>
      </w:r>
      <w:r w:rsidRPr="00EB1157">
        <w:t xml:space="preserve"> </w:t>
      </w:r>
      <w:r>
        <w:t>Cybersecurity Oversight</w:t>
      </w:r>
      <w:r w:rsidRPr="00EB1157">
        <w:t xml:space="preserve"> </w:t>
      </w:r>
      <w:r>
        <w:t>A</w:t>
      </w:r>
      <w:r w:rsidRPr="00EB1157">
        <w:t xml:space="preserve">gency </w:t>
      </w:r>
      <w:r w:rsidRPr="004F6BB6">
        <w:t>that it will maintain the confidentiality of Protected Information.</w:t>
      </w:r>
    </w:p>
    <w:p w14:paraId="4FE43C2C" w14:textId="1312860E" w:rsidR="009012E5" w:rsidRPr="008A33B0" w:rsidRDefault="009012E5" w:rsidP="009012E5">
      <w:pPr>
        <w:pStyle w:val="BodyText"/>
        <w:ind w:left="720" w:hanging="720"/>
      </w:pPr>
      <w:r w:rsidRPr="008A33B0">
        <w:t>(</w:t>
      </w:r>
      <w:r>
        <w:t>4</w:t>
      </w:r>
      <w:r w:rsidRPr="008A33B0">
        <w:t>)</w:t>
      </w:r>
      <w:r w:rsidRPr="008A33B0">
        <w:tab/>
        <w:t>Before making a disclosure under order of a Governmental Authority other than the PUCT</w:t>
      </w:r>
      <w:ins w:id="7" w:author="ERCOT and TRE" w:date="2024-07-09T08:57:00Z">
        <w:r w:rsidR="00567D25">
          <w:t>, the Federal Energy Re</w:t>
        </w:r>
      </w:ins>
      <w:ins w:id="8" w:author="ERCOT and TRE" w:date="2024-07-09T08:58:00Z">
        <w:r w:rsidR="00567D25">
          <w:t>gulatory Commission (FERC),</w:t>
        </w:r>
      </w:ins>
      <w:r w:rsidRPr="008A33B0">
        <w:t xml:space="preserve"> and the CFTC, the Receiving Party or Creating Party shall seek a protective order from such Governmental Authority to protect the confidentiality of Protected Information or ECEII.  </w:t>
      </w:r>
    </w:p>
    <w:p w14:paraId="01E54266" w14:textId="4A6AAF9A" w:rsidR="009012E5" w:rsidRDefault="009012E5" w:rsidP="009012E5">
      <w:pPr>
        <w:pStyle w:val="BodyText"/>
        <w:ind w:left="720" w:hanging="720"/>
      </w:pPr>
      <w:r>
        <w:t>(5)</w:t>
      </w:r>
      <w:r>
        <w:tab/>
        <w:t xml:space="preserve">Before making a disclosure under order of a Governmental Authority other than the PUCT, </w:t>
      </w:r>
      <w:ins w:id="9" w:author="ERCOT and TRE" w:date="2024-07-09T08:58:00Z">
        <w:r w:rsidR="00567D25">
          <w:t xml:space="preserve">FERC, </w:t>
        </w:r>
      </w:ins>
      <w:r>
        <w:t>CFTC, or a Governmental Cybersecurity Oversight</w:t>
      </w:r>
      <w:r w:rsidRPr="00EB1157">
        <w:t xml:space="preserve"> </w:t>
      </w:r>
      <w:r>
        <w:t xml:space="preserve">Agency to ensure the safety and/or security of the ERCOT System or </w:t>
      </w:r>
      <w:r w:rsidRPr="00EB1157">
        <w:t>ERCOT</w:t>
      </w:r>
      <w:r>
        <w:t xml:space="preserve">’s ability to perform the functions of an independent organization under PURA, the Receiving Party shall seek a protective order from such Governmental Authority to protect the confidentiality of Protected Information. </w:t>
      </w:r>
    </w:p>
    <w:p w14:paraId="5330F16F" w14:textId="77777777" w:rsidR="009012E5" w:rsidRDefault="009012E5" w:rsidP="009012E5">
      <w:pPr>
        <w:pStyle w:val="BodyText"/>
        <w:ind w:left="720" w:hanging="720"/>
      </w:pPr>
      <w:r>
        <w:t>(6</w:t>
      </w:r>
      <w:r w:rsidRPr="008A33B0">
        <w:t>)</w:t>
      </w:r>
      <w:r w:rsidRPr="008A33B0">
        <w:tab/>
        <w:t>Nothing in this Section authorizes any disclosure of Protected Information or ECEII; this Section merely creates requirements on disclosures that are authorized under other sections of these Protocols.</w:t>
      </w:r>
    </w:p>
    <w:p w14:paraId="17AB19E1" w14:textId="77777777" w:rsidR="009012E5" w:rsidRDefault="009012E5" w:rsidP="009012E5">
      <w:pPr>
        <w:pStyle w:val="H3"/>
      </w:pPr>
      <w:bookmarkStart w:id="10" w:name="_Toc113073426"/>
      <w:bookmarkStart w:id="11" w:name="_Toc141685012"/>
      <w:bookmarkStart w:id="12" w:name="_Toc73088727"/>
      <w:commentRangeStart w:id="13"/>
      <w:r>
        <w:t>1.3.5</w:t>
      </w:r>
      <w:commentRangeEnd w:id="13"/>
      <w:r w:rsidR="003D5A5A">
        <w:rPr>
          <w:rStyle w:val="CommentReference"/>
          <w:b w:val="0"/>
          <w:bCs w:val="0"/>
          <w:i w:val="0"/>
        </w:rPr>
        <w:commentReference w:id="13"/>
      </w:r>
      <w:r>
        <w:tab/>
        <w:t>Notice Before Permitted Disclosure</w:t>
      </w:r>
      <w:bookmarkEnd w:id="10"/>
      <w:bookmarkEnd w:id="11"/>
      <w:bookmarkEnd w:id="12"/>
    </w:p>
    <w:p w14:paraId="1A0C7C18" w14:textId="3DA359E8" w:rsidR="009012E5" w:rsidRDefault="009012E5" w:rsidP="009012E5">
      <w:pPr>
        <w:pStyle w:val="BodyText"/>
        <w:ind w:left="720" w:hanging="720"/>
      </w:pPr>
      <w:r w:rsidRPr="008A33B0">
        <w:t>(1)</w:t>
      </w:r>
      <w:r w:rsidRPr="008A33B0">
        <w:tab/>
        <w:t xml:space="preserve">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Notwithstanding the foregoing, ERCOT is not required to provide notice to the Disclosing Party of disclosures </w:t>
      </w:r>
      <w:ins w:id="14" w:author="ERCOT and TRE" w:date="2024-07-09T08:58:00Z">
        <w:r w:rsidR="00567D25">
          <w:t xml:space="preserve">by ERCOT </w:t>
        </w:r>
      </w:ins>
      <w:r w:rsidRPr="008A33B0">
        <w:t>made under items (1)(b)</w:t>
      </w:r>
      <w:ins w:id="15" w:author="Reliant Energy 091724" w:date="2024-09-17T15:23:00Z">
        <w:r w:rsidR="00BE276A">
          <w:t>,</w:t>
        </w:r>
      </w:ins>
      <w:del w:id="16" w:author="Reliant Energy 081424" w:date="2024-08-14T10:26:00Z">
        <w:r w:rsidDel="00F9739D">
          <w:delText>,</w:delText>
        </w:r>
        <w:r w:rsidRPr="008A33B0" w:rsidDel="00F9739D">
          <w:delText xml:space="preserve"> </w:delText>
        </w:r>
      </w:del>
      <w:ins w:id="17" w:author="ERCOT and TRE" w:date="2024-07-09T08:59:00Z">
        <w:del w:id="18" w:author="Reliant Energy 081424" w:date="2024-08-14T10:26:00Z">
          <w:r w:rsidR="00567D25" w:rsidDel="00F9739D">
            <w:delText xml:space="preserve">(1)(j), </w:delText>
          </w:r>
        </w:del>
      </w:ins>
      <w:del w:id="19" w:author="Reliant Energy 081424" w:date="2024-08-14T10:26:00Z">
        <w:r w:rsidRPr="008A33B0" w:rsidDel="00F9739D">
          <w:delText>(1)(</w:delText>
        </w:r>
        <w:r w:rsidDel="00F9739D">
          <w:delText>l</w:delText>
        </w:r>
        <w:r w:rsidRPr="008A33B0" w:rsidDel="00F9739D">
          <w:delText>)</w:delText>
        </w:r>
      </w:del>
      <w:ins w:id="20" w:author="Reliant Energy 091724" w:date="2024-09-17T15:23:00Z">
        <w:r w:rsidR="00BE276A">
          <w:t>(1)(l)</w:t>
        </w:r>
      </w:ins>
      <w:del w:id="21" w:author="Reliant Energy 081424" w:date="2024-08-14T10:26:00Z">
        <w:r w:rsidDel="00F9739D">
          <w:delText xml:space="preserve">, </w:delText>
        </w:r>
      </w:del>
      <w:ins w:id="22" w:author="ERCOT and TRE" w:date="2024-07-09T08:59:00Z">
        <w:del w:id="23" w:author="Reliant Energy 081424" w:date="2024-08-14T10:26:00Z">
          <w:r w:rsidR="006D7E87" w:rsidDel="00F9739D">
            <w:delText>(1)(m),</w:delText>
          </w:r>
        </w:del>
        <w:r w:rsidR="006D7E87">
          <w:t xml:space="preserve"> </w:t>
        </w:r>
      </w:ins>
      <w:r>
        <w:t>or (1)(n)</w:t>
      </w:r>
      <w:r w:rsidRPr="008A33B0">
        <w:t xml:space="preserve"> of Section 1.3.6.</w:t>
      </w:r>
    </w:p>
    <w:p w14:paraId="6C0176C3" w14:textId="62BEC8B5" w:rsidR="009012E5" w:rsidRDefault="009012E5" w:rsidP="009012E5">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4C26B24D" w14:textId="13074D2F" w:rsidR="002A3E01" w:rsidRDefault="002A3E01" w:rsidP="009012E5">
      <w:pPr>
        <w:pStyle w:val="BodyText"/>
        <w:ind w:left="720" w:hanging="720"/>
        <w:rPr>
          <w:ins w:id="24" w:author="Oncor 101424" w:date="2024-10-07T14:09:00Z"/>
        </w:rPr>
      </w:pPr>
      <w:ins w:id="25" w:author="Oncor 101424" w:date="2024-10-07T14:09:00Z">
        <w:r>
          <w:t>(3)</w:t>
        </w:r>
        <w:r>
          <w:tab/>
          <w:t xml:space="preserve">Notwithstanding </w:t>
        </w:r>
        <w:r w:rsidRPr="00D70CB9">
          <w:t xml:space="preserve">any other provision in these Protocols, ERCOT may provide notice of </w:t>
        </w:r>
        <w:r>
          <w:t xml:space="preserve">any one or more categories of Protected Information and ECEII it </w:t>
        </w:r>
        <w:r w:rsidRPr="00D70CB9">
          <w:t>discloses</w:t>
        </w:r>
        <w:r>
          <w:t xml:space="preserve"> as the Receiving Party</w:t>
        </w:r>
        <w:r w:rsidRPr="00D70CB9">
          <w:t xml:space="preserve"> under </w:t>
        </w:r>
      </w:ins>
      <w:ins w:id="26" w:author="Oncor 101424" w:date="2024-10-14T14:29:00Z">
        <w:r w:rsidR="00D3638C">
          <w:t>paragraph</w:t>
        </w:r>
      </w:ins>
      <w:ins w:id="27" w:author="Oncor 101424" w:date="2024-10-07T14:09:00Z">
        <w:r w:rsidRPr="00D70CB9">
          <w:t xml:space="preserve"> (1)(</w:t>
        </w:r>
        <w:r>
          <w:t>j</w:t>
        </w:r>
        <w:r w:rsidRPr="00D70CB9">
          <w:t xml:space="preserve">) of Section 1.3.6 by publicly posting and maintaining on </w:t>
        </w:r>
        <w:r>
          <w:t>the ERCOT</w:t>
        </w:r>
        <w:r w:rsidRPr="00D70CB9">
          <w:t xml:space="preserve"> website </w:t>
        </w:r>
        <w:r>
          <w:t>a list of such</w:t>
        </w:r>
        <w:r w:rsidRPr="00D70CB9">
          <w:t xml:space="preserve"> categories in lieu of individually notifying </w:t>
        </w:r>
        <w:r>
          <w:t>each</w:t>
        </w:r>
        <w:r w:rsidRPr="00D70CB9">
          <w:t xml:space="preserve"> Disclosing Part</w:t>
        </w:r>
        <w:r>
          <w:t>y</w:t>
        </w:r>
        <w:r w:rsidRPr="00D70CB9">
          <w:t>.</w:t>
        </w:r>
        <w:r>
          <w:t xml:space="preserve"> </w:t>
        </w:r>
      </w:ins>
    </w:p>
    <w:p w14:paraId="73AB4737" w14:textId="0D63B65A" w:rsidR="002A3E01" w:rsidRDefault="002A3E01" w:rsidP="002A3E01">
      <w:pPr>
        <w:pStyle w:val="BodyText"/>
        <w:ind w:left="1440" w:hanging="720"/>
        <w:rPr>
          <w:ins w:id="28" w:author="Oncor 101424" w:date="2024-10-07T14:10:00Z"/>
        </w:rPr>
      </w:pPr>
      <w:ins w:id="29" w:author="Oncor 101424" w:date="2024-10-07T14:10:00Z">
        <w:r>
          <w:t>(a)</w:t>
        </w:r>
        <w:r>
          <w:tab/>
          <w:t>Before disclosing Protected Information or ECEII under a new category that ERCOT proposes to add to the list, ERCOT will issue a Market Notice describing the new category of Protected Information or ECEII, identifying the intended date of disclosure, and providing notice that the list will be updated.</w:t>
        </w:r>
      </w:ins>
    </w:p>
    <w:p w14:paraId="45573FDC" w14:textId="5A8DB6EC" w:rsidR="002A3E01" w:rsidRDefault="002A3E01" w:rsidP="00F66CB0">
      <w:pPr>
        <w:pStyle w:val="BodyText"/>
        <w:ind w:left="1440" w:hanging="720"/>
      </w:pPr>
      <w:ins w:id="30" w:author="Oncor 101424" w:date="2024-10-07T14:10:00Z">
        <w:r>
          <w:lastRenderedPageBreak/>
          <w:t>(b)</w:t>
        </w:r>
        <w:r>
          <w:tab/>
          <w:t>The Market Notice will be issued as far in advance of the disclosure as practicable under the circumstances or at least 10 Business Days before the disclosure, whichever is shorter.</w:t>
        </w:r>
      </w:ins>
    </w:p>
    <w:p w14:paraId="0F361313" w14:textId="77777777" w:rsidR="009012E5" w:rsidRDefault="009012E5" w:rsidP="009012E5">
      <w:pPr>
        <w:pStyle w:val="H3"/>
      </w:pPr>
      <w:bookmarkStart w:id="31" w:name="_Toc113073427"/>
      <w:bookmarkStart w:id="32" w:name="_Toc141685013"/>
      <w:bookmarkStart w:id="33" w:name="_Toc73088728"/>
      <w:commentRangeStart w:id="34"/>
      <w:r>
        <w:t>1.3.6</w:t>
      </w:r>
      <w:commentRangeEnd w:id="34"/>
      <w:r w:rsidR="003D5A5A">
        <w:rPr>
          <w:rStyle w:val="CommentReference"/>
          <w:b w:val="0"/>
          <w:bCs w:val="0"/>
          <w:i w:val="0"/>
        </w:rPr>
        <w:commentReference w:id="34"/>
      </w:r>
      <w:r>
        <w:tab/>
        <w:t>Exceptions</w:t>
      </w:r>
      <w:bookmarkEnd w:id="31"/>
      <w:bookmarkEnd w:id="32"/>
      <w:bookmarkEnd w:id="33"/>
      <w:r>
        <w:t xml:space="preserve"> </w:t>
      </w:r>
    </w:p>
    <w:p w14:paraId="288679AC" w14:textId="77777777" w:rsidR="009012E5" w:rsidRPr="008A33B0" w:rsidRDefault="009012E5" w:rsidP="009012E5">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49F6970C" w14:textId="77777777" w:rsidR="009012E5" w:rsidRPr="008A33B0" w:rsidRDefault="009012E5" w:rsidP="009012E5">
      <w:pPr>
        <w:pStyle w:val="List"/>
        <w:ind w:left="1440"/>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140D7FDA" w14:textId="77777777" w:rsidR="009012E5" w:rsidRPr="008A33B0" w:rsidRDefault="009012E5" w:rsidP="009012E5">
      <w:pPr>
        <w:pStyle w:val="List"/>
        <w:ind w:left="1440"/>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64EE9586" w14:textId="77777777" w:rsidR="009012E5" w:rsidRPr="008A33B0" w:rsidRDefault="009012E5" w:rsidP="009012E5">
      <w:pPr>
        <w:pStyle w:val="List"/>
        <w:ind w:left="1440"/>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2FEB32E3" w14:textId="77777777" w:rsidR="009012E5" w:rsidRPr="008A33B0" w:rsidRDefault="009012E5" w:rsidP="009012E5">
      <w:pPr>
        <w:pStyle w:val="List"/>
        <w:ind w:left="1440"/>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6D0BF5F2" w14:textId="77777777" w:rsidR="009012E5" w:rsidRPr="008A33B0" w:rsidRDefault="009012E5" w:rsidP="009012E5">
      <w:pPr>
        <w:pStyle w:val="List"/>
        <w:ind w:left="1440"/>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7EE729B0" w14:textId="77777777" w:rsidR="009012E5" w:rsidRPr="008A33B0" w:rsidRDefault="009012E5" w:rsidP="009012E5">
      <w:pPr>
        <w:pStyle w:val="List"/>
        <w:ind w:left="1440"/>
        <w:rPr>
          <w:szCs w:val="24"/>
        </w:rPr>
      </w:pPr>
      <w:r w:rsidRPr="008A33B0">
        <w:rPr>
          <w:szCs w:val="24"/>
        </w:rPr>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53750FB" w14:textId="77777777" w:rsidR="009012E5" w:rsidRPr="008A33B0" w:rsidRDefault="009012E5" w:rsidP="009012E5">
      <w:pPr>
        <w:pStyle w:val="List"/>
        <w:ind w:left="1440"/>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362A7364" w14:textId="77777777" w:rsidR="009012E5" w:rsidRPr="006B2988" w:rsidRDefault="009012E5" w:rsidP="009012E5">
      <w:pPr>
        <w:pStyle w:val="List"/>
        <w:ind w:left="1440"/>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1599A4BD" w14:textId="77777777" w:rsidR="009012E5" w:rsidRPr="006B2988" w:rsidRDefault="009012E5" w:rsidP="009012E5">
      <w:pPr>
        <w:pStyle w:val="List2"/>
        <w:ind w:left="2160"/>
        <w:rPr>
          <w:szCs w:val="24"/>
        </w:rPr>
      </w:pPr>
      <w:r w:rsidRPr="006B2988">
        <w:rPr>
          <w:szCs w:val="24"/>
        </w:rPr>
        <w:lastRenderedPageBreak/>
        <w:t>(i)</w:t>
      </w:r>
      <w:r w:rsidRPr="006B2988">
        <w:rPr>
          <w:szCs w:val="24"/>
        </w:rPr>
        <w:tab/>
        <w:t xml:space="preserve">Is not a Market Participant, except that ERCOT or the TDSP may disclose Protected Information to a vendor or prospective vendor that is also an Independent Market Information System Registered Entity (IMRE) to the extent appropriate for the vendor to carry out its responsibilities in such capacity or for the prospective vendor to engage in commercial discussions; and </w:t>
      </w:r>
    </w:p>
    <w:p w14:paraId="42519F3B" w14:textId="77777777" w:rsidR="009012E5" w:rsidRPr="006B2988" w:rsidRDefault="009012E5" w:rsidP="009012E5">
      <w:pPr>
        <w:pStyle w:val="List2"/>
        <w:ind w:left="2160"/>
        <w:rPr>
          <w:szCs w:val="24"/>
        </w:rPr>
      </w:pPr>
      <w:r w:rsidRPr="006B2988">
        <w:rPr>
          <w:szCs w:val="24"/>
        </w:rPr>
        <w:t>(ii)</w:t>
      </w:r>
      <w:r w:rsidRPr="006B2988">
        <w:rPr>
          <w:szCs w:val="24"/>
        </w:rPr>
        <w:tab/>
        <w:t>Has executed a confidentiality agreement with requirements at least as restrictive as those in Section 1.3; or</w:t>
      </w:r>
    </w:p>
    <w:p w14:paraId="50567998" w14:textId="77777777" w:rsidR="009012E5" w:rsidRDefault="009012E5" w:rsidP="009012E5">
      <w:pPr>
        <w:pStyle w:val="List"/>
        <w:ind w:left="1440"/>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208389EC" w14:textId="0705CD57" w:rsidR="009012E5" w:rsidRPr="008A33B0" w:rsidRDefault="009012E5" w:rsidP="009012E5">
      <w:pPr>
        <w:pStyle w:val="List"/>
        <w:ind w:left="1440"/>
        <w:rPr>
          <w:szCs w:val="24"/>
        </w:rPr>
      </w:pPr>
      <w:r w:rsidRPr="003A632B">
        <w:rPr>
          <w:szCs w:val="24"/>
        </w:rPr>
        <w:t>(</w:t>
      </w:r>
      <w:r>
        <w:rPr>
          <w:szCs w:val="24"/>
        </w:rPr>
        <w:t>j</w:t>
      </w:r>
      <w:r w:rsidRPr="003A632B">
        <w:rPr>
          <w:szCs w:val="24"/>
        </w:rPr>
        <w:t>)</w:t>
      </w:r>
      <w:r w:rsidRPr="003A632B">
        <w:rPr>
          <w:szCs w:val="24"/>
        </w:rPr>
        <w:tab/>
        <w:t xml:space="preserve">To </w:t>
      </w:r>
      <w:ins w:id="35" w:author="ERCOT and TRE" w:date="2024-07-09T09:00:00Z">
        <w:r w:rsidR="006D7E87">
          <w:rPr>
            <w:szCs w:val="24"/>
          </w:rPr>
          <w:t xml:space="preserve">FERC, </w:t>
        </w:r>
      </w:ins>
      <w:r w:rsidRPr="003A632B">
        <w:rPr>
          <w:szCs w:val="24"/>
        </w:rPr>
        <w:t>the North American Electric Reliability Corporation (NERC)</w:t>
      </w:r>
      <w:ins w:id="36" w:author="ERCOT and TRE" w:date="2024-07-09T09:01:00Z">
        <w:r w:rsidR="006D7E87">
          <w:rPr>
            <w:szCs w:val="24"/>
          </w:rPr>
          <w:t>,</w:t>
        </w:r>
      </w:ins>
      <w:r w:rsidRPr="003A632B">
        <w:rPr>
          <w:szCs w:val="24"/>
        </w:rPr>
        <w:t xml:space="preserve"> or the NERC Regional Entity</w:t>
      </w:r>
      <w:ins w:id="37" w:author="Oncor 101424" w:date="2024-10-07T14:15:00Z">
        <w:r w:rsidR="00F66CB0">
          <w:rPr>
            <w:szCs w:val="24"/>
          </w:rPr>
          <w:t xml:space="preserve"> if requested under the authority of the Federal Power Act Section 215 </w:t>
        </w:r>
      </w:ins>
      <w:del w:id="38" w:author="Oncor 101424" w:date="2024-10-10T16:05:00Z">
        <w:r w:rsidRPr="003A632B" w:rsidDel="00160CC9">
          <w:rPr>
            <w:szCs w:val="24"/>
          </w:rPr>
          <w:delText xml:space="preserve"> </w:delText>
        </w:r>
      </w:del>
      <w:del w:id="39" w:author="ERCOT and TRE" w:date="2024-07-09T09:00:00Z">
        <w:r w:rsidRPr="003A632B" w:rsidDel="006D7E87">
          <w:rPr>
            <w:szCs w:val="24"/>
          </w:rPr>
          <w:delText>if required for compliance with any applicable NERC or NERC Regional Entity requirement</w:delText>
        </w:r>
      </w:del>
      <w:r w:rsidRPr="003A632B">
        <w:rPr>
          <w:szCs w:val="24"/>
        </w:rPr>
        <w:t>, but any Receiving Party or Creating Party must make reasonable efforts to restrict public access to the disclosed Protected Information or ECEII</w:t>
      </w:r>
      <w:del w:id="40" w:author="ERCOT and TRE" w:date="2024-07-09T09:01:00Z">
        <w:r w:rsidRPr="003A632B" w:rsidDel="006D7E87">
          <w:rPr>
            <w:szCs w:val="24"/>
          </w:rPr>
          <w:delText xml:space="preserve"> as reasonably possible</w:delText>
        </w:r>
      </w:del>
      <w:ins w:id="41" w:author="Oncor 101424" w:date="2024-10-07T14:16:00Z">
        <w:r w:rsidR="00F66CB0">
          <w:rPr>
            <w:szCs w:val="24"/>
          </w:rPr>
          <w:t>. This exception does not limit FERC’s, NERC’s, or the NERC Regional Entity’s access to Protected Information or ECEII as it existed on September 1, 2024</w:t>
        </w:r>
      </w:ins>
      <w:r w:rsidRPr="003A632B">
        <w:rPr>
          <w:szCs w:val="24"/>
        </w:rPr>
        <w:t>; or</w:t>
      </w:r>
    </w:p>
    <w:p w14:paraId="714EE412" w14:textId="77777777" w:rsidR="009012E5" w:rsidRPr="008A33B0" w:rsidRDefault="009012E5" w:rsidP="009012E5">
      <w:pPr>
        <w:pStyle w:val="List"/>
        <w:ind w:left="1440"/>
        <w:rPr>
          <w:szCs w:val="24"/>
        </w:rPr>
      </w:pPr>
      <w:r w:rsidRPr="008A33B0">
        <w:rPr>
          <w:szCs w:val="24"/>
        </w:rPr>
        <w:t>(</w:t>
      </w:r>
      <w:r>
        <w:rPr>
          <w:szCs w:val="24"/>
        </w:rPr>
        <w:t>k</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7A906F5C" w14:textId="77777777" w:rsidR="009012E5" w:rsidRPr="008A33B0" w:rsidRDefault="009012E5" w:rsidP="009012E5">
      <w:pPr>
        <w:pStyle w:val="List2"/>
        <w:ind w:left="2160"/>
        <w:rPr>
          <w:szCs w:val="24"/>
        </w:rPr>
      </w:pPr>
      <w:r w:rsidRPr="008A33B0">
        <w:rPr>
          <w:szCs w:val="24"/>
        </w:rPr>
        <w:t>(i)</w:t>
      </w:r>
      <w:r w:rsidRPr="008A33B0">
        <w:rPr>
          <w:szCs w:val="24"/>
        </w:rPr>
        <w:tab/>
        <w:t>QSE Ancillary Service awards and deployments, in aggregate and by type of Resource;</w:t>
      </w:r>
    </w:p>
    <w:p w14:paraId="120D211F" w14:textId="77777777" w:rsidR="009012E5" w:rsidRPr="008A33B0" w:rsidRDefault="009012E5" w:rsidP="009012E5">
      <w:pPr>
        <w:pStyle w:val="List2"/>
        <w:ind w:left="2160"/>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1CBC701D" w14:textId="77777777" w:rsidR="009012E5" w:rsidRPr="008A33B0" w:rsidRDefault="009012E5" w:rsidP="009012E5">
      <w:pPr>
        <w:pStyle w:val="List2"/>
        <w:ind w:left="2160"/>
        <w:rPr>
          <w:szCs w:val="24"/>
        </w:rPr>
      </w:pPr>
      <w:r w:rsidRPr="008A33B0">
        <w:rPr>
          <w:szCs w:val="24"/>
        </w:rPr>
        <w:lastRenderedPageBreak/>
        <w:t>(iii)</w:t>
      </w:r>
      <w:r w:rsidRPr="008A33B0">
        <w:rPr>
          <w:szCs w:val="24"/>
        </w:rPr>
        <w:tab/>
        <w:t>Individual Resource information including Base Points, maximum/minimum generating capability, droop setting, real power output, and reactive output;</w:t>
      </w:r>
    </w:p>
    <w:p w14:paraId="0425D7D0" w14:textId="77777777" w:rsidR="009012E5" w:rsidRPr="008A33B0" w:rsidRDefault="009012E5" w:rsidP="009012E5">
      <w:pPr>
        <w:pStyle w:val="List2"/>
        <w:ind w:firstLine="0"/>
        <w:rPr>
          <w:szCs w:val="24"/>
        </w:rPr>
      </w:pPr>
      <w:r w:rsidRPr="008A33B0">
        <w:rPr>
          <w:szCs w:val="24"/>
        </w:rPr>
        <w:t>(iv)</w:t>
      </w:r>
      <w:r w:rsidRPr="008A33B0">
        <w:rPr>
          <w:szCs w:val="24"/>
        </w:rPr>
        <w:tab/>
        <w:t>Resource protective device settings and status;</w:t>
      </w:r>
    </w:p>
    <w:p w14:paraId="3AD500C8" w14:textId="77777777" w:rsidR="009012E5" w:rsidRPr="008A33B0" w:rsidRDefault="009012E5" w:rsidP="009012E5">
      <w:pPr>
        <w:pStyle w:val="List2"/>
        <w:ind w:firstLine="0"/>
        <w:rPr>
          <w:szCs w:val="24"/>
        </w:rPr>
      </w:pPr>
      <w:r w:rsidRPr="008A33B0">
        <w:rPr>
          <w:szCs w:val="24"/>
        </w:rPr>
        <w:t>(v)</w:t>
      </w:r>
      <w:r w:rsidRPr="008A33B0">
        <w:rPr>
          <w:szCs w:val="24"/>
        </w:rPr>
        <w:tab/>
        <w:t xml:space="preserve">Data from COPs; </w:t>
      </w:r>
    </w:p>
    <w:p w14:paraId="188BD7AB" w14:textId="77777777" w:rsidR="009012E5" w:rsidRPr="008A33B0" w:rsidRDefault="009012E5" w:rsidP="009012E5">
      <w:pPr>
        <w:pStyle w:val="List2"/>
        <w:ind w:firstLine="0"/>
        <w:rPr>
          <w:szCs w:val="24"/>
        </w:rPr>
      </w:pPr>
      <w:r w:rsidRPr="008A33B0">
        <w:rPr>
          <w:szCs w:val="24"/>
        </w:rPr>
        <w:t>(vi)</w:t>
      </w:r>
      <w:r w:rsidRPr="008A33B0">
        <w:rPr>
          <w:szCs w:val="24"/>
        </w:rPr>
        <w:tab/>
        <w:t>Resource Outage schedule information; and</w:t>
      </w:r>
    </w:p>
    <w:p w14:paraId="47DD7AE3" w14:textId="77777777" w:rsidR="009012E5" w:rsidRPr="008A33B0" w:rsidRDefault="009012E5" w:rsidP="009012E5">
      <w:pPr>
        <w:pStyle w:val="List2"/>
        <w:ind w:left="2160"/>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16C0200C" w14:textId="77777777" w:rsidR="009012E5" w:rsidRDefault="009012E5" w:rsidP="009012E5">
      <w:pPr>
        <w:pStyle w:val="List"/>
        <w:ind w:left="1440"/>
        <w:rPr>
          <w:szCs w:val="24"/>
        </w:rPr>
      </w:pPr>
      <w:r w:rsidRPr="008A33B0">
        <w:rPr>
          <w:szCs w:val="24"/>
        </w:rPr>
        <w:t>(</w:t>
      </w:r>
      <w:r>
        <w:rPr>
          <w:szCs w:val="24"/>
        </w:rPr>
        <w:t>l</w:t>
      </w:r>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xml:space="preserve">; </w:t>
      </w:r>
    </w:p>
    <w:p w14:paraId="639A2E12" w14:textId="77777777" w:rsidR="009012E5" w:rsidRPr="00A234B7" w:rsidRDefault="009012E5" w:rsidP="009012E5">
      <w:pPr>
        <w:pStyle w:val="List2"/>
      </w:pPr>
      <w:r w:rsidRPr="00EB1157">
        <w:t>(</w:t>
      </w:r>
      <w:r>
        <w:t>m</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 or</w:t>
      </w:r>
    </w:p>
    <w:p w14:paraId="2CE64DD8" w14:textId="77777777" w:rsidR="009012E5" w:rsidRPr="009C4D8B" w:rsidRDefault="009012E5" w:rsidP="009012E5">
      <w:pPr>
        <w:spacing w:after="240"/>
        <w:ind w:left="1440" w:hanging="720"/>
      </w:pPr>
      <w:r w:rsidRPr="009C4D8B">
        <w:t>(n)</w:t>
      </w:r>
      <w:bookmarkStart w:id="42" w:name="_Hlk148357827"/>
      <w:r w:rsidRPr="009C4D8B">
        <w:tab/>
        <w:t xml:space="preserve">Incidentally as part of a tour of the ERCOT control room provided to persons determined by ERCOT to be eligible to participate in the tour.  Prior to accessing the ERCOT control room, such persons must sign a nondisclosure agreement required by ERCOT and comply with the screening and other requirements provided in a policy adopted by ERCOT security.  The policy will include a prohibition against taking photographs or recordings of Protected Information or ECEII.  This subsection does not apply to a person who is a director, officer, employee, agent, representative, contractor, or consultant of a Market Participant that is registered with ERCOT as one or more of the following registration types: Resource Entity, QSE, LSE, or CRR Account Holder. </w:t>
      </w:r>
      <w:bookmarkEnd w:id="42"/>
    </w:p>
    <w:p w14:paraId="1A452120" w14:textId="77777777" w:rsidR="009012E5" w:rsidRPr="008A33B0" w:rsidRDefault="009012E5" w:rsidP="009012E5">
      <w:pPr>
        <w:pStyle w:val="BodyTextNumbered"/>
        <w:rPr>
          <w:szCs w:val="24"/>
        </w:rPr>
      </w:pPr>
      <w:r w:rsidRPr="00624CFA">
        <w:rPr>
          <w:szCs w:val="24"/>
        </w:rPr>
        <w:t>(2)</w:t>
      </w:r>
      <w:r w:rsidRPr="008A33B0">
        <w:rPr>
          <w:szCs w:val="24"/>
        </w:rPr>
        <w:tab/>
      </w:r>
      <w:r w:rsidRPr="008A33B0">
        <w:rPr>
          <w:szCs w:val="24"/>
          <w:lang w:val="en-US"/>
        </w:rPr>
        <w:t>Protected I</w:t>
      </w:r>
      <w:r w:rsidRPr="008A33B0">
        <w:rPr>
          <w:szCs w:val="24"/>
        </w:rPr>
        <w:t>nformation may not be disclosed to other Market Participants prior to ten days following the Operating Day under review</w:t>
      </w:r>
      <w:r>
        <w:rPr>
          <w:szCs w:val="24"/>
          <w:lang w:val="en-US"/>
        </w:rPr>
        <w:t>, except as permitted in paragraph (1)(n) above</w:t>
      </w:r>
      <w:r w:rsidRPr="008A33B0">
        <w:rPr>
          <w:szCs w:val="24"/>
        </w:rPr>
        <w:t>.</w:t>
      </w:r>
    </w:p>
    <w:p w14:paraId="6914914E" w14:textId="77777777" w:rsidR="009012E5" w:rsidRPr="008A33B0" w:rsidRDefault="009012E5" w:rsidP="009012E5">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55173E84" w14:textId="77777777" w:rsidR="009012E5" w:rsidRPr="008A33B0" w:rsidRDefault="009012E5" w:rsidP="009012E5">
      <w:pPr>
        <w:pStyle w:val="List"/>
        <w:ind w:left="1440"/>
        <w:rPr>
          <w:szCs w:val="24"/>
        </w:rPr>
      </w:pPr>
      <w:r w:rsidRPr="008A33B0">
        <w:rPr>
          <w:szCs w:val="24"/>
        </w:rPr>
        <w:lastRenderedPageBreak/>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77C63E58" w14:textId="77777777" w:rsidR="009012E5" w:rsidRPr="008A33B0" w:rsidRDefault="009012E5" w:rsidP="009012E5">
      <w:pPr>
        <w:pStyle w:val="List2"/>
        <w:ind w:left="2160"/>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0B52A17F" w14:textId="77777777" w:rsidR="009012E5" w:rsidRPr="008A33B0" w:rsidRDefault="009012E5" w:rsidP="009012E5">
      <w:pPr>
        <w:pStyle w:val="List2"/>
        <w:ind w:left="2160"/>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7C0A2B6C" w14:textId="77777777" w:rsidR="009012E5" w:rsidRPr="008A33B0" w:rsidRDefault="009012E5" w:rsidP="009012E5">
      <w:pPr>
        <w:pStyle w:val="List"/>
        <w:ind w:left="1440"/>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2D30C778" w14:textId="77777777" w:rsidR="009012E5" w:rsidRPr="008A33B0" w:rsidRDefault="009012E5" w:rsidP="009012E5">
      <w:pPr>
        <w:pStyle w:val="List"/>
        <w:ind w:left="1440"/>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43611C89" w14:textId="77777777" w:rsidR="009012E5" w:rsidRPr="008A33B0" w:rsidRDefault="009012E5" w:rsidP="009012E5">
      <w:pPr>
        <w:pStyle w:val="List"/>
        <w:ind w:left="1440"/>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w:t>
      </w:r>
      <w:r w:rsidRPr="008A33B0">
        <w:rPr>
          <w:szCs w:val="24"/>
        </w:rPr>
        <w:lastRenderedPageBreak/>
        <w:t xml:space="preserve">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 </w:t>
      </w:r>
      <w:r>
        <w:t>and Procedure for Return of Settlement Funds</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14:paraId="7F909AB8" w14:textId="77777777" w:rsidR="009012E5" w:rsidRDefault="009012E5" w:rsidP="009012E5">
      <w:pPr>
        <w:pStyle w:val="List"/>
        <w:ind w:left="1440"/>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w:t>
      </w:r>
      <w:proofErr w:type="gramStart"/>
      <w:r w:rsidRPr="008A33B0">
        <w:rPr>
          <w:szCs w:val="24"/>
        </w:rPr>
        <w:t>state</w:t>
      </w:r>
      <w:proofErr w:type="gramEnd"/>
      <w:r w:rsidRPr="008A33B0">
        <w:rPr>
          <w:szCs w:val="24"/>
        </w:rPr>
        <w:t xml:space="preserv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698C74B6" w14:textId="77777777" w:rsidR="009012E5" w:rsidRPr="00DE5FAB" w:rsidRDefault="009012E5" w:rsidP="009012E5">
      <w:pPr>
        <w:pStyle w:val="List2"/>
        <w:ind w:left="2160"/>
        <w:rPr>
          <w:szCs w:val="24"/>
        </w:rPr>
      </w:pPr>
      <w:r w:rsidRPr="00DE5FAB">
        <w:rPr>
          <w:szCs w:val="24"/>
        </w:rPr>
        <w:t>(i)</w:t>
      </w:r>
      <w:r w:rsidRPr="00DE5FAB">
        <w:rPr>
          <w:szCs w:val="24"/>
        </w:rPr>
        <w:tab/>
        <w:t>ERCOT shall provide Notice to the Disclosing Party and all Market Participants materially impacted by the disclosure; and</w:t>
      </w:r>
    </w:p>
    <w:p w14:paraId="4C664B4C" w14:textId="77777777" w:rsidR="009012E5" w:rsidRPr="00DE5FAB" w:rsidRDefault="009012E5" w:rsidP="009012E5">
      <w:pPr>
        <w:pStyle w:val="List2"/>
        <w:ind w:left="2160"/>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0B639301" w14:textId="77777777" w:rsidR="009012E5" w:rsidRDefault="009012E5" w:rsidP="009012E5">
      <w:pPr>
        <w:pStyle w:val="List2"/>
        <w:ind w:left="2160"/>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060B5287" w14:textId="77777777" w:rsidR="009012E5" w:rsidRDefault="009012E5" w:rsidP="009012E5">
      <w:pPr>
        <w:pStyle w:val="List"/>
        <w:ind w:left="1440"/>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7B69AB41" w14:textId="77777777" w:rsidR="009012E5" w:rsidRDefault="009012E5" w:rsidP="009012E5">
      <w:pPr>
        <w:pStyle w:val="List2"/>
        <w:ind w:left="2160"/>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1FDBCEE2" w14:textId="77777777" w:rsidR="009012E5" w:rsidRDefault="009012E5" w:rsidP="009012E5">
      <w:pPr>
        <w:pStyle w:val="List2"/>
        <w:ind w:left="2160"/>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xml:space="preserve">, unless ERCOT determines that such a </w:t>
      </w:r>
      <w:r w:rsidRPr="008A33B0">
        <w:rPr>
          <w:szCs w:val="24"/>
        </w:rPr>
        <w:lastRenderedPageBreak/>
        <w:t>Notice could jeopardize public safety or welfare, in which case no Notice is required.</w:t>
      </w:r>
    </w:p>
    <w:p w14:paraId="035099FA" w14:textId="77777777" w:rsidR="009A3772" w:rsidRPr="00BA2009" w:rsidRDefault="009A3772" w:rsidP="00BA3F29"/>
    <w:sectPr w:rsidR="009A3772" w:rsidRPr="00BA2009">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 w:author="ERCOT Market Rules" w:date="2024-11-19T22:14:00Z" w:initials="BA">
    <w:p w14:paraId="7A0CE9F3" w14:textId="77777777" w:rsidR="003D5A5A" w:rsidRDefault="003D5A5A" w:rsidP="003D5A5A">
      <w:pPr>
        <w:pStyle w:val="CommentText"/>
      </w:pPr>
      <w:r>
        <w:rPr>
          <w:rStyle w:val="CommentReference"/>
        </w:rPr>
        <w:annotationRef/>
      </w:r>
      <w:r>
        <w:t>Please note NPRR1252 also proposes revisions to this section.</w:t>
      </w:r>
    </w:p>
  </w:comment>
  <w:comment w:id="34" w:author="ERCOT Market Rules" w:date="2024-11-19T22:14:00Z" w:initials="BA">
    <w:p w14:paraId="5B39C71E" w14:textId="77777777" w:rsidR="003D5A5A" w:rsidRDefault="003D5A5A" w:rsidP="003D5A5A">
      <w:pPr>
        <w:pStyle w:val="CommentText"/>
      </w:pPr>
      <w:r>
        <w:rPr>
          <w:rStyle w:val="CommentReference"/>
        </w:rPr>
        <w:annotationRef/>
      </w:r>
      <w:r>
        <w:t>Please note NPRR1252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A0CE9F3" w15:done="0"/>
  <w15:commentEx w15:paraId="5B39C71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E78C3C" w16cex:dateUtc="2024-11-20T04:14:00Z"/>
  <w16cex:commentExtensible w16cex:durableId="2AE78C43" w16cex:dateUtc="2024-11-20T04: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0CE9F3" w16cid:durableId="2AE78C3C"/>
  <w16cid:commentId w16cid:paraId="5B39C71E" w16cid:durableId="2AE78C4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325AC" w14:textId="77777777" w:rsidR="00C9480D" w:rsidRDefault="00C9480D">
      <w:r>
        <w:separator/>
      </w:r>
    </w:p>
  </w:endnote>
  <w:endnote w:type="continuationSeparator" w:id="0">
    <w:p w14:paraId="44D72321" w14:textId="77777777" w:rsidR="00C9480D" w:rsidRDefault="00C94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B060319" w:rsidR="00D176CF" w:rsidRDefault="00E628CE">
    <w:pPr>
      <w:pStyle w:val="Footer"/>
      <w:tabs>
        <w:tab w:val="clear" w:pos="4320"/>
        <w:tab w:val="clear" w:pos="8640"/>
        <w:tab w:val="right" w:pos="9360"/>
      </w:tabs>
      <w:rPr>
        <w:rFonts w:ascii="Arial" w:hAnsi="Arial" w:cs="Arial"/>
        <w:sz w:val="18"/>
      </w:rPr>
    </w:pPr>
    <w:r>
      <w:rPr>
        <w:rFonts w:ascii="Arial" w:hAnsi="Arial" w:cs="Arial"/>
        <w:sz w:val="18"/>
        <w:szCs w:val="18"/>
      </w:rPr>
      <w:t>1243</w:t>
    </w:r>
    <w:r w:rsidR="001573AE" w:rsidRPr="001573AE">
      <w:rPr>
        <w:rFonts w:ascii="Arial" w:hAnsi="Arial" w:cs="Arial"/>
        <w:sz w:val="18"/>
        <w:szCs w:val="18"/>
      </w:rPr>
      <w:t>NPRR-</w:t>
    </w:r>
    <w:r w:rsidR="00C94235">
      <w:rPr>
        <w:rFonts w:ascii="Arial" w:hAnsi="Arial" w:cs="Arial"/>
        <w:sz w:val="18"/>
        <w:szCs w:val="18"/>
      </w:rPr>
      <w:t>11</w:t>
    </w:r>
    <w:r w:rsidR="00F9739D">
      <w:rPr>
        <w:rFonts w:ascii="Arial" w:hAnsi="Arial" w:cs="Arial"/>
        <w:sz w:val="18"/>
        <w:szCs w:val="18"/>
      </w:rPr>
      <w:t xml:space="preserve"> </w:t>
    </w:r>
    <w:r w:rsidR="006B6F34">
      <w:rPr>
        <w:rFonts w:ascii="Arial" w:hAnsi="Arial" w:cs="Arial"/>
        <w:sz w:val="18"/>
        <w:szCs w:val="18"/>
      </w:rPr>
      <w:t xml:space="preserve">PRS Report </w:t>
    </w:r>
    <w:r w:rsidR="00043F3D">
      <w:rPr>
        <w:rFonts w:ascii="Arial" w:hAnsi="Arial" w:cs="Arial"/>
        <w:sz w:val="18"/>
        <w:szCs w:val="18"/>
      </w:rPr>
      <w:t>1212</w:t>
    </w:r>
    <w:r w:rsidR="006B6F34">
      <w:rPr>
        <w:rFonts w:ascii="Arial" w:hAnsi="Arial" w:cs="Arial"/>
        <w:sz w:val="18"/>
        <w:szCs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51D19" w14:textId="77777777" w:rsidR="00C9480D" w:rsidRDefault="00C9480D">
      <w:r>
        <w:separator/>
      </w:r>
    </w:p>
  </w:footnote>
  <w:footnote w:type="continuationSeparator" w:id="0">
    <w:p w14:paraId="6CC32D7F" w14:textId="77777777" w:rsidR="00C9480D" w:rsidRDefault="00C94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83054D6" w:rsidR="00D176CF" w:rsidRDefault="006B6F34" w:rsidP="006B6F34">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DF7141"/>
    <w:multiLevelType w:val="hybridMultilevel"/>
    <w:tmpl w:val="2870B06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94D02BF"/>
    <w:multiLevelType w:val="hybridMultilevel"/>
    <w:tmpl w:val="9BB01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6C5127FC"/>
    <w:multiLevelType w:val="hybridMultilevel"/>
    <w:tmpl w:val="3886FD2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58376690">
    <w:abstractNumId w:val="0"/>
  </w:num>
  <w:num w:numId="2" w16cid:durableId="731201812">
    <w:abstractNumId w:val="13"/>
  </w:num>
  <w:num w:numId="3" w16cid:durableId="1921520665">
    <w:abstractNumId w:val="14"/>
  </w:num>
  <w:num w:numId="4" w16cid:durableId="1185901033">
    <w:abstractNumId w:val="1"/>
  </w:num>
  <w:num w:numId="5" w16cid:durableId="934941930">
    <w:abstractNumId w:val="8"/>
  </w:num>
  <w:num w:numId="6" w16cid:durableId="451025290">
    <w:abstractNumId w:val="8"/>
  </w:num>
  <w:num w:numId="7" w16cid:durableId="1465347246">
    <w:abstractNumId w:val="8"/>
  </w:num>
  <w:num w:numId="8" w16cid:durableId="586768200">
    <w:abstractNumId w:val="8"/>
  </w:num>
  <w:num w:numId="9" w16cid:durableId="320423680">
    <w:abstractNumId w:val="8"/>
  </w:num>
  <w:num w:numId="10" w16cid:durableId="1654334043">
    <w:abstractNumId w:val="8"/>
  </w:num>
  <w:num w:numId="11" w16cid:durableId="1240364389">
    <w:abstractNumId w:val="8"/>
  </w:num>
  <w:num w:numId="12" w16cid:durableId="36591633">
    <w:abstractNumId w:val="8"/>
  </w:num>
  <w:num w:numId="13" w16cid:durableId="570502372">
    <w:abstractNumId w:val="8"/>
  </w:num>
  <w:num w:numId="14" w16cid:durableId="1940290885">
    <w:abstractNumId w:val="3"/>
  </w:num>
  <w:num w:numId="15" w16cid:durableId="1253851481">
    <w:abstractNumId w:val="7"/>
  </w:num>
  <w:num w:numId="16" w16cid:durableId="1742634489">
    <w:abstractNumId w:val="10"/>
  </w:num>
  <w:num w:numId="17" w16cid:durableId="1514954700">
    <w:abstractNumId w:val="12"/>
  </w:num>
  <w:num w:numId="18" w16cid:durableId="1738937818">
    <w:abstractNumId w:val="4"/>
  </w:num>
  <w:num w:numId="19" w16cid:durableId="613635450">
    <w:abstractNumId w:val="9"/>
  </w:num>
  <w:num w:numId="20" w16cid:durableId="521018361">
    <w:abstractNumId w:val="2"/>
  </w:num>
  <w:num w:numId="21" w16cid:durableId="1807157483">
    <w:abstractNumId w:val="11"/>
  </w:num>
  <w:num w:numId="22" w16cid:durableId="1584993729">
    <w:abstractNumId w:val="6"/>
  </w:num>
  <w:num w:numId="23" w16cid:durableId="190424499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and TRE">
    <w15:presenceInfo w15:providerId="None" w15:userId="ERCOT and TRE"/>
  </w15:person>
  <w15:person w15:author="ERCOT Market Rules">
    <w15:presenceInfo w15:providerId="None" w15:userId="ERCOT Market Rules"/>
  </w15:person>
  <w15:person w15:author="Reliant Energy 091724">
    <w15:presenceInfo w15:providerId="None" w15:userId="Reliant Energy 091724"/>
  </w15:person>
  <w15:person w15:author="Reliant Energy 081424">
    <w15:presenceInfo w15:providerId="None" w15:userId="Reliant Energy 081424"/>
  </w15:person>
  <w15:person w15:author="Oncor 101424">
    <w15:presenceInfo w15:providerId="None" w15:userId="Oncor 101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0EBD"/>
    <w:rsid w:val="000316B1"/>
    <w:rsid w:val="00041347"/>
    <w:rsid w:val="00043F3D"/>
    <w:rsid w:val="0005539C"/>
    <w:rsid w:val="00060A5A"/>
    <w:rsid w:val="0006444C"/>
    <w:rsid w:val="00064B44"/>
    <w:rsid w:val="00067FE2"/>
    <w:rsid w:val="0007682E"/>
    <w:rsid w:val="00077B6C"/>
    <w:rsid w:val="000D1AEB"/>
    <w:rsid w:val="000D3E64"/>
    <w:rsid w:val="000D480B"/>
    <w:rsid w:val="000F13C5"/>
    <w:rsid w:val="000F5281"/>
    <w:rsid w:val="000F6DC4"/>
    <w:rsid w:val="001045CC"/>
    <w:rsid w:val="00105A36"/>
    <w:rsid w:val="00107751"/>
    <w:rsid w:val="00112525"/>
    <w:rsid w:val="001313B4"/>
    <w:rsid w:val="0014546D"/>
    <w:rsid w:val="001500D9"/>
    <w:rsid w:val="00156DB7"/>
    <w:rsid w:val="00157228"/>
    <w:rsid w:val="001573AE"/>
    <w:rsid w:val="00160C3C"/>
    <w:rsid w:val="00160CC9"/>
    <w:rsid w:val="00166644"/>
    <w:rsid w:val="00167179"/>
    <w:rsid w:val="00175575"/>
    <w:rsid w:val="001758BC"/>
    <w:rsid w:val="0017783C"/>
    <w:rsid w:val="00184D6E"/>
    <w:rsid w:val="00191638"/>
    <w:rsid w:val="0019314C"/>
    <w:rsid w:val="00193E92"/>
    <w:rsid w:val="001C4FD2"/>
    <w:rsid w:val="001D0185"/>
    <w:rsid w:val="001D48CD"/>
    <w:rsid w:val="001F38F0"/>
    <w:rsid w:val="001F6E79"/>
    <w:rsid w:val="00206724"/>
    <w:rsid w:val="00230D2E"/>
    <w:rsid w:val="00237430"/>
    <w:rsid w:val="00237F9E"/>
    <w:rsid w:val="002600AC"/>
    <w:rsid w:val="00274EC8"/>
    <w:rsid w:val="00276A99"/>
    <w:rsid w:val="0028223C"/>
    <w:rsid w:val="00286AD9"/>
    <w:rsid w:val="00292F36"/>
    <w:rsid w:val="002966F3"/>
    <w:rsid w:val="002A3E01"/>
    <w:rsid w:val="002B459A"/>
    <w:rsid w:val="002B69F3"/>
    <w:rsid w:val="002B763A"/>
    <w:rsid w:val="002D3259"/>
    <w:rsid w:val="002D382A"/>
    <w:rsid w:val="002F1EDD"/>
    <w:rsid w:val="003013F2"/>
    <w:rsid w:val="0030232A"/>
    <w:rsid w:val="00305A96"/>
    <w:rsid w:val="0030694A"/>
    <w:rsid w:val="003069F4"/>
    <w:rsid w:val="00310C56"/>
    <w:rsid w:val="00314ADD"/>
    <w:rsid w:val="003157C0"/>
    <w:rsid w:val="003354D5"/>
    <w:rsid w:val="00352909"/>
    <w:rsid w:val="00360920"/>
    <w:rsid w:val="00364DEE"/>
    <w:rsid w:val="00381395"/>
    <w:rsid w:val="00384709"/>
    <w:rsid w:val="00386C35"/>
    <w:rsid w:val="003A27C6"/>
    <w:rsid w:val="003A3D77"/>
    <w:rsid w:val="003B3369"/>
    <w:rsid w:val="003B5AED"/>
    <w:rsid w:val="003C5E8D"/>
    <w:rsid w:val="003C6B7B"/>
    <w:rsid w:val="003D33B6"/>
    <w:rsid w:val="003D5A5A"/>
    <w:rsid w:val="003E4BA8"/>
    <w:rsid w:val="00400F43"/>
    <w:rsid w:val="004040D7"/>
    <w:rsid w:val="004135BD"/>
    <w:rsid w:val="004302A4"/>
    <w:rsid w:val="00437AA0"/>
    <w:rsid w:val="004463BA"/>
    <w:rsid w:val="0048186B"/>
    <w:rsid w:val="004822A8"/>
    <w:rsid w:val="004822D4"/>
    <w:rsid w:val="0049290B"/>
    <w:rsid w:val="004A4451"/>
    <w:rsid w:val="004A6DD6"/>
    <w:rsid w:val="004B1B49"/>
    <w:rsid w:val="004B1DDB"/>
    <w:rsid w:val="004B3119"/>
    <w:rsid w:val="004D034D"/>
    <w:rsid w:val="004D3958"/>
    <w:rsid w:val="004D61BB"/>
    <w:rsid w:val="005008DF"/>
    <w:rsid w:val="0050146B"/>
    <w:rsid w:val="005045D0"/>
    <w:rsid w:val="00504CD2"/>
    <w:rsid w:val="00530926"/>
    <w:rsid w:val="00532F73"/>
    <w:rsid w:val="00533BFC"/>
    <w:rsid w:val="005344E6"/>
    <w:rsid w:val="00534C6C"/>
    <w:rsid w:val="00555B85"/>
    <w:rsid w:val="00567D25"/>
    <w:rsid w:val="00574A1B"/>
    <w:rsid w:val="005841C0"/>
    <w:rsid w:val="0059260F"/>
    <w:rsid w:val="00594E7F"/>
    <w:rsid w:val="005A1FAE"/>
    <w:rsid w:val="005A67DE"/>
    <w:rsid w:val="005B6555"/>
    <w:rsid w:val="005D5733"/>
    <w:rsid w:val="005E5074"/>
    <w:rsid w:val="005E5E7C"/>
    <w:rsid w:val="006032ED"/>
    <w:rsid w:val="00612E4F"/>
    <w:rsid w:val="00615D5E"/>
    <w:rsid w:val="006203CA"/>
    <w:rsid w:val="00622E99"/>
    <w:rsid w:val="0062537C"/>
    <w:rsid w:val="00625E5D"/>
    <w:rsid w:val="006527EF"/>
    <w:rsid w:val="00652A8A"/>
    <w:rsid w:val="0066370F"/>
    <w:rsid w:val="00671059"/>
    <w:rsid w:val="0067294C"/>
    <w:rsid w:val="00675FFC"/>
    <w:rsid w:val="00680CA7"/>
    <w:rsid w:val="00695AA0"/>
    <w:rsid w:val="006A0784"/>
    <w:rsid w:val="006A0E5E"/>
    <w:rsid w:val="006A697B"/>
    <w:rsid w:val="006B4DDE"/>
    <w:rsid w:val="006B5B7A"/>
    <w:rsid w:val="006B6F34"/>
    <w:rsid w:val="006D55AA"/>
    <w:rsid w:val="006D7E87"/>
    <w:rsid w:val="006E4597"/>
    <w:rsid w:val="006F6C51"/>
    <w:rsid w:val="00701909"/>
    <w:rsid w:val="007327EC"/>
    <w:rsid w:val="00743968"/>
    <w:rsid w:val="007574A3"/>
    <w:rsid w:val="00773DDF"/>
    <w:rsid w:val="0078261A"/>
    <w:rsid w:val="00785415"/>
    <w:rsid w:val="00791CB9"/>
    <w:rsid w:val="00793130"/>
    <w:rsid w:val="007A1BE1"/>
    <w:rsid w:val="007B3233"/>
    <w:rsid w:val="007B5A42"/>
    <w:rsid w:val="007C199B"/>
    <w:rsid w:val="007D3073"/>
    <w:rsid w:val="007D64B9"/>
    <w:rsid w:val="007D72D4"/>
    <w:rsid w:val="007E0452"/>
    <w:rsid w:val="007E5ED0"/>
    <w:rsid w:val="007F0AFB"/>
    <w:rsid w:val="008054E2"/>
    <w:rsid w:val="008070C0"/>
    <w:rsid w:val="00811C12"/>
    <w:rsid w:val="00812B39"/>
    <w:rsid w:val="008148A2"/>
    <w:rsid w:val="00820863"/>
    <w:rsid w:val="00834F2A"/>
    <w:rsid w:val="00845778"/>
    <w:rsid w:val="0084611B"/>
    <w:rsid w:val="008863F9"/>
    <w:rsid w:val="00887E28"/>
    <w:rsid w:val="0089144A"/>
    <w:rsid w:val="00895CF6"/>
    <w:rsid w:val="008A4AC6"/>
    <w:rsid w:val="008B029F"/>
    <w:rsid w:val="008C61BD"/>
    <w:rsid w:val="008D5C3A"/>
    <w:rsid w:val="008D71AD"/>
    <w:rsid w:val="008E02F5"/>
    <w:rsid w:val="008E2885"/>
    <w:rsid w:val="008E4D08"/>
    <w:rsid w:val="008E6DA2"/>
    <w:rsid w:val="008F2AAC"/>
    <w:rsid w:val="008F56AB"/>
    <w:rsid w:val="009012E5"/>
    <w:rsid w:val="00907B1E"/>
    <w:rsid w:val="0091250B"/>
    <w:rsid w:val="00914A3E"/>
    <w:rsid w:val="009278DD"/>
    <w:rsid w:val="0093351B"/>
    <w:rsid w:val="00943AFD"/>
    <w:rsid w:val="009451A8"/>
    <w:rsid w:val="00963A51"/>
    <w:rsid w:val="00977A0F"/>
    <w:rsid w:val="00983B6E"/>
    <w:rsid w:val="009936F8"/>
    <w:rsid w:val="009A3772"/>
    <w:rsid w:val="009B3127"/>
    <w:rsid w:val="009B5714"/>
    <w:rsid w:val="009C7CAF"/>
    <w:rsid w:val="009D17F0"/>
    <w:rsid w:val="009D556F"/>
    <w:rsid w:val="009D7371"/>
    <w:rsid w:val="009E0A98"/>
    <w:rsid w:val="009E33CF"/>
    <w:rsid w:val="00A02F8E"/>
    <w:rsid w:val="00A04D9C"/>
    <w:rsid w:val="00A07F39"/>
    <w:rsid w:val="00A1472E"/>
    <w:rsid w:val="00A42796"/>
    <w:rsid w:val="00A5311D"/>
    <w:rsid w:val="00A67396"/>
    <w:rsid w:val="00A676CE"/>
    <w:rsid w:val="00AA4ED0"/>
    <w:rsid w:val="00AD3B58"/>
    <w:rsid w:val="00AE706E"/>
    <w:rsid w:val="00AF56C6"/>
    <w:rsid w:val="00AF7CB2"/>
    <w:rsid w:val="00B032E8"/>
    <w:rsid w:val="00B10613"/>
    <w:rsid w:val="00B10D2C"/>
    <w:rsid w:val="00B14B2C"/>
    <w:rsid w:val="00B25140"/>
    <w:rsid w:val="00B26FA9"/>
    <w:rsid w:val="00B507BA"/>
    <w:rsid w:val="00B57F96"/>
    <w:rsid w:val="00B6356A"/>
    <w:rsid w:val="00B67892"/>
    <w:rsid w:val="00B81EBF"/>
    <w:rsid w:val="00B94C2F"/>
    <w:rsid w:val="00BA3F29"/>
    <w:rsid w:val="00BA4D33"/>
    <w:rsid w:val="00BB7D9D"/>
    <w:rsid w:val="00BC2D06"/>
    <w:rsid w:val="00BC50DB"/>
    <w:rsid w:val="00BE276A"/>
    <w:rsid w:val="00C06FFD"/>
    <w:rsid w:val="00C442B5"/>
    <w:rsid w:val="00C60613"/>
    <w:rsid w:val="00C6078C"/>
    <w:rsid w:val="00C72581"/>
    <w:rsid w:val="00C744EB"/>
    <w:rsid w:val="00C76B30"/>
    <w:rsid w:val="00C90702"/>
    <w:rsid w:val="00C917FF"/>
    <w:rsid w:val="00C94235"/>
    <w:rsid w:val="00C9480D"/>
    <w:rsid w:val="00C9766A"/>
    <w:rsid w:val="00CC4F39"/>
    <w:rsid w:val="00CD544C"/>
    <w:rsid w:val="00CD7867"/>
    <w:rsid w:val="00CE0AD3"/>
    <w:rsid w:val="00CE2B7B"/>
    <w:rsid w:val="00CE55FD"/>
    <w:rsid w:val="00CE7403"/>
    <w:rsid w:val="00CF22DD"/>
    <w:rsid w:val="00CF4256"/>
    <w:rsid w:val="00D04FE8"/>
    <w:rsid w:val="00D121F6"/>
    <w:rsid w:val="00D176CF"/>
    <w:rsid w:val="00D17AD5"/>
    <w:rsid w:val="00D271E3"/>
    <w:rsid w:val="00D3638C"/>
    <w:rsid w:val="00D447B4"/>
    <w:rsid w:val="00D47A80"/>
    <w:rsid w:val="00D6096B"/>
    <w:rsid w:val="00D8354E"/>
    <w:rsid w:val="00D85807"/>
    <w:rsid w:val="00D87349"/>
    <w:rsid w:val="00D91EE9"/>
    <w:rsid w:val="00D9627A"/>
    <w:rsid w:val="00D97220"/>
    <w:rsid w:val="00E05ADB"/>
    <w:rsid w:val="00E14D47"/>
    <w:rsid w:val="00E14FAA"/>
    <w:rsid w:val="00E1641C"/>
    <w:rsid w:val="00E25F75"/>
    <w:rsid w:val="00E26708"/>
    <w:rsid w:val="00E26955"/>
    <w:rsid w:val="00E332FB"/>
    <w:rsid w:val="00E34958"/>
    <w:rsid w:val="00E37AB0"/>
    <w:rsid w:val="00E508AA"/>
    <w:rsid w:val="00E628CE"/>
    <w:rsid w:val="00E666C9"/>
    <w:rsid w:val="00E70629"/>
    <w:rsid w:val="00E71C39"/>
    <w:rsid w:val="00E84000"/>
    <w:rsid w:val="00E841AD"/>
    <w:rsid w:val="00EA56E6"/>
    <w:rsid w:val="00EA694D"/>
    <w:rsid w:val="00EA763E"/>
    <w:rsid w:val="00EC335F"/>
    <w:rsid w:val="00EC48FB"/>
    <w:rsid w:val="00ED01CE"/>
    <w:rsid w:val="00EE145F"/>
    <w:rsid w:val="00EF232A"/>
    <w:rsid w:val="00F05A69"/>
    <w:rsid w:val="00F43FFD"/>
    <w:rsid w:val="00F44236"/>
    <w:rsid w:val="00F44561"/>
    <w:rsid w:val="00F52517"/>
    <w:rsid w:val="00F66CB0"/>
    <w:rsid w:val="00F67615"/>
    <w:rsid w:val="00F73E41"/>
    <w:rsid w:val="00F82876"/>
    <w:rsid w:val="00F866CA"/>
    <w:rsid w:val="00F9739D"/>
    <w:rsid w:val="00FA57B2"/>
    <w:rsid w:val="00FB0E8A"/>
    <w:rsid w:val="00FB509B"/>
    <w:rsid w:val="00FC3D4B"/>
    <w:rsid w:val="00FC6312"/>
    <w:rsid w:val="00FD50BE"/>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C849B92"/>
  <w15:docId w15:val="{4A90CD18-F226-45B2-A17A-455ADAA0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BA3F29"/>
    <w:rPr>
      <w:b/>
      <w:sz w:val="24"/>
    </w:rPr>
  </w:style>
  <w:style w:type="paragraph" w:customStyle="1" w:styleId="BodyTextNumbered">
    <w:name w:val="Body Text Numbered"/>
    <w:basedOn w:val="BodyText"/>
    <w:link w:val="BodyTextNumberedChar"/>
    <w:rsid w:val="00BA3F29"/>
    <w:pPr>
      <w:ind w:left="720" w:hanging="720"/>
    </w:pPr>
    <w:rPr>
      <w:iCs/>
      <w:szCs w:val="20"/>
      <w:lang w:val="x-none" w:eastAsia="x-none"/>
    </w:rPr>
  </w:style>
  <w:style w:type="character" w:customStyle="1" w:styleId="BodyTextNumberedChar">
    <w:name w:val="Body Text Numbered Char"/>
    <w:link w:val="BodyTextNumbered"/>
    <w:rsid w:val="00BA3F29"/>
    <w:rPr>
      <w:iCs/>
      <w:sz w:val="24"/>
      <w:lang w:val="x-none" w:eastAsia="x-none"/>
    </w:rPr>
  </w:style>
  <w:style w:type="character" w:customStyle="1" w:styleId="H3Char">
    <w:name w:val="H3 Char"/>
    <w:link w:val="H3"/>
    <w:rsid w:val="00BA3F29"/>
    <w:rPr>
      <w:b/>
      <w:bCs/>
      <w:i/>
      <w:sz w:val="24"/>
    </w:rPr>
  </w:style>
  <w:style w:type="character" w:customStyle="1" w:styleId="HeaderChar">
    <w:name w:val="Header Char"/>
    <w:link w:val="Header"/>
    <w:rsid w:val="006B6F34"/>
    <w:rPr>
      <w:rFonts w:ascii="Arial" w:hAnsi="Arial"/>
      <w:b/>
      <w:bCs/>
      <w:sz w:val="24"/>
      <w:szCs w:val="24"/>
    </w:rPr>
  </w:style>
  <w:style w:type="paragraph" w:styleId="ListParagraph">
    <w:name w:val="List Paragraph"/>
    <w:basedOn w:val="Normal"/>
    <w:uiPriority w:val="34"/>
    <w:qFormat/>
    <w:rsid w:val="009B5714"/>
    <w:pPr>
      <w:ind w:left="720"/>
      <w:contextualSpacing/>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hyperlink" Target="mailto:Joseph.Younger@texasre.org"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1/relationships/commentsExtended" Target="commentsExtended.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Kennedy.Meier@ercot.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comments" Target="comments.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yperlink" Target="mailto:Brittney.Albracht@ercot.com" TargetMode="External"/><Relationship Id="rId28"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Derrick.Davis@texasre.org" TargetMode="External"/><Relationship Id="rId27" Type="http://schemas.microsoft.com/office/2018/08/relationships/commentsExtensible" Target="commentsExtensible.xml"/><Relationship Id="rId30" Type="http://schemas.openxmlformats.org/officeDocument/2006/relationships/footer" Target="footer2.xml"/><Relationship Id="rId8" Type="http://schemas.openxmlformats.org/officeDocument/2006/relationships/hyperlink" Target="https://www.ercot.com/mktrules/issues/NPRR1243"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4112</Words>
  <Characters>23443</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27501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Brittney Albracht</cp:lastModifiedBy>
  <cp:revision>3</cp:revision>
  <cp:lastPrinted>2013-11-15T22:11:00Z</cp:lastPrinted>
  <dcterms:created xsi:type="dcterms:W3CDTF">2024-12-17T03:45:00Z</dcterms:created>
  <dcterms:modified xsi:type="dcterms:W3CDTF">2024-12-17T03:46:00Z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2023-09-20T13:48:52Z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cb042f1b-6b96-4eff-b82e-30c1286a6374</vt:lpwstr>
  </property>
  <property fmtid="{D5CDD505-2E9C-101B-9397-08002B2CF9AE}" pid="8" name="MSIP_Label_7084cbda-52b8-46fb-a7b7-cb5bd465ed85_ContentBits">
    <vt:lpwstr>0</vt:lpwstr>
  </property>
</Properties>
</file>